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5D25CE" w14:paraId="1EB39538" w14:textId="77777777">
        <w:tc>
          <w:tcPr>
            <w:tcW w:w="1620" w:type="dxa"/>
            <w:tcBorders>
              <w:bottom w:val="single" w:sz="4" w:space="0" w:color="auto"/>
            </w:tcBorders>
            <w:shd w:val="clear" w:color="auto" w:fill="FFFFFF"/>
            <w:vAlign w:val="center"/>
          </w:tcPr>
          <w:p w14:paraId="749C23F3" w14:textId="77777777" w:rsidR="005D25CE" w:rsidRDefault="005D25CE" w:rsidP="005D25CE">
            <w:pPr>
              <w:pStyle w:val="Header"/>
              <w:rPr>
                <w:rFonts w:ascii="Verdana" w:hAnsi="Verdana"/>
                <w:sz w:val="22"/>
              </w:rPr>
            </w:pPr>
            <w:r>
              <w:t>PGRR Number</w:t>
            </w:r>
          </w:p>
        </w:tc>
        <w:tc>
          <w:tcPr>
            <w:tcW w:w="1260" w:type="dxa"/>
            <w:tcBorders>
              <w:bottom w:val="single" w:sz="4" w:space="0" w:color="auto"/>
            </w:tcBorders>
            <w:vAlign w:val="center"/>
          </w:tcPr>
          <w:p w14:paraId="251C121F" w14:textId="4A663D3E" w:rsidR="005D25CE" w:rsidRDefault="005D25CE" w:rsidP="005D25CE">
            <w:pPr>
              <w:pStyle w:val="Header"/>
            </w:pPr>
            <w:hyperlink r:id="rId7" w:history="1">
              <w:r w:rsidRPr="003D6716">
                <w:rPr>
                  <w:rStyle w:val="Hyperlink"/>
                </w:rPr>
                <w:t>134</w:t>
              </w:r>
            </w:hyperlink>
          </w:p>
        </w:tc>
        <w:tc>
          <w:tcPr>
            <w:tcW w:w="1440" w:type="dxa"/>
            <w:tcBorders>
              <w:bottom w:val="single" w:sz="4" w:space="0" w:color="auto"/>
            </w:tcBorders>
            <w:shd w:val="clear" w:color="auto" w:fill="FFFFFF"/>
            <w:vAlign w:val="center"/>
          </w:tcPr>
          <w:p w14:paraId="40EFF804" w14:textId="23094341" w:rsidR="005D25CE" w:rsidRDefault="005D25CE" w:rsidP="005D25CE">
            <w:pPr>
              <w:pStyle w:val="Header"/>
            </w:pPr>
            <w:r>
              <w:t>PGRR Title</w:t>
            </w:r>
          </w:p>
        </w:tc>
        <w:tc>
          <w:tcPr>
            <w:tcW w:w="6120" w:type="dxa"/>
            <w:tcBorders>
              <w:bottom w:val="single" w:sz="4" w:space="0" w:color="auto"/>
            </w:tcBorders>
            <w:vAlign w:val="center"/>
          </w:tcPr>
          <w:p w14:paraId="510A999A" w14:textId="1E56E937" w:rsidR="005D25CE" w:rsidRDefault="005D25CE" w:rsidP="005D25CE">
            <w:pPr>
              <w:pStyle w:val="Header"/>
            </w:pPr>
            <w:r w:rsidRPr="005F1D26">
              <w:t>Interconnection Studies Reform for Dispatchable Loads</w:t>
            </w:r>
          </w:p>
        </w:tc>
      </w:tr>
    </w:tbl>
    <w:p w14:paraId="70F562C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D7FAFD1"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0DBE369"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EAFE8B7" w14:textId="027F0EF3" w:rsidR="00152993" w:rsidRDefault="005D25CE">
            <w:pPr>
              <w:pStyle w:val="NormalArial"/>
            </w:pPr>
            <w:r>
              <w:t>November</w:t>
            </w:r>
            <w:r w:rsidR="0043584D">
              <w:t xml:space="preserve"> 1</w:t>
            </w:r>
            <w:r w:rsidR="00A63E10">
              <w:t>4</w:t>
            </w:r>
            <w:r w:rsidR="00D04322">
              <w:t xml:space="preserve">, </w:t>
            </w:r>
            <w:proofErr w:type="gramStart"/>
            <w:r w:rsidR="00D04322">
              <w:t>2025</w:t>
            </w:r>
            <w:proofErr w:type="gramEnd"/>
            <w:r w:rsidR="00D04322">
              <w:t xml:space="preserve"> </w:t>
            </w:r>
          </w:p>
        </w:tc>
      </w:tr>
    </w:tbl>
    <w:p w14:paraId="012EBA6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DD28B96" w14:textId="77777777">
        <w:trPr>
          <w:trHeight w:val="440"/>
        </w:trPr>
        <w:tc>
          <w:tcPr>
            <w:tcW w:w="10440" w:type="dxa"/>
            <w:gridSpan w:val="2"/>
            <w:tcBorders>
              <w:top w:val="single" w:sz="4" w:space="0" w:color="auto"/>
            </w:tcBorders>
            <w:shd w:val="clear" w:color="auto" w:fill="FFFFFF"/>
            <w:vAlign w:val="center"/>
          </w:tcPr>
          <w:p w14:paraId="78B11DD6" w14:textId="77777777" w:rsidR="00152993" w:rsidRDefault="00152993">
            <w:pPr>
              <w:pStyle w:val="Header"/>
              <w:jc w:val="center"/>
            </w:pPr>
            <w:r>
              <w:t>Submitter’s Information</w:t>
            </w:r>
          </w:p>
        </w:tc>
      </w:tr>
      <w:tr w:rsidR="00152993" w14:paraId="540CCBEC" w14:textId="77777777">
        <w:trPr>
          <w:trHeight w:val="350"/>
        </w:trPr>
        <w:tc>
          <w:tcPr>
            <w:tcW w:w="2880" w:type="dxa"/>
            <w:shd w:val="clear" w:color="auto" w:fill="FFFFFF"/>
            <w:vAlign w:val="center"/>
          </w:tcPr>
          <w:p w14:paraId="5141CDA3" w14:textId="77777777" w:rsidR="00152993" w:rsidRPr="00EC55B3" w:rsidRDefault="00152993" w:rsidP="00EC55B3">
            <w:pPr>
              <w:pStyle w:val="Header"/>
            </w:pPr>
            <w:r w:rsidRPr="00EC55B3">
              <w:t>Name</w:t>
            </w:r>
          </w:p>
        </w:tc>
        <w:tc>
          <w:tcPr>
            <w:tcW w:w="7560" w:type="dxa"/>
            <w:vAlign w:val="center"/>
          </w:tcPr>
          <w:p w14:paraId="647ABF61" w14:textId="11E3A389" w:rsidR="00152993" w:rsidRDefault="00446360" w:rsidP="00730659">
            <w:pPr>
              <w:pStyle w:val="NormalArial"/>
            </w:pPr>
            <w:r>
              <w:t xml:space="preserve">Sam Brandin </w:t>
            </w:r>
            <w:r w:rsidR="00730659">
              <w:t xml:space="preserve">/ </w:t>
            </w:r>
            <w:r w:rsidR="00D04322">
              <w:t>Arushi Sharma Frank</w:t>
            </w:r>
          </w:p>
        </w:tc>
      </w:tr>
      <w:tr w:rsidR="00152993" w14:paraId="28E929CF" w14:textId="77777777">
        <w:trPr>
          <w:trHeight w:val="350"/>
        </w:trPr>
        <w:tc>
          <w:tcPr>
            <w:tcW w:w="2880" w:type="dxa"/>
            <w:shd w:val="clear" w:color="auto" w:fill="FFFFFF"/>
            <w:vAlign w:val="center"/>
          </w:tcPr>
          <w:p w14:paraId="09F7F4DB" w14:textId="77777777" w:rsidR="00152993" w:rsidRPr="00EC55B3" w:rsidRDefault="00152993" w:rsidP="00EC55B3">
            <w:pPr>
              <w:pStyle w:val="Header"/>
            </w:pPr>
            <w:r w:rsidRPr="00EC55B3">
              <w:t>E-mail Address</w:t>
            </w:r>
          </w:p>
        </w:tc>
        <w:tc>
          <w:tcPr>
            <w:tcW w:w="7560" w:type="dxa"/>
            <w:vAlign w:val="center"/>
          </w:tcPr>
          <w:p w14:paraId="08791A0D" w14:textId="0DE0AA62" w:rsidR="00446360" w:rsidRDefault="00730659">
            <w:pPr>
              <w:pStyle w:val="NormalArial"/>
            </w:pPr>
            <w:hyperlink r:id="rId8" w:history="1">
              <w:r w:rsidRPr="009059F6">
                <w:rPr>
                  <w:rStyle w:val="Hyperlink"/>
                </w:rPr>
                <w:t>sbrandin@agenticinfra.com</w:t>
              </w:r>
            </w:hyperlink>
            <w:r>
              <w:t xml:space="preserve"> / </w:t>
            </w:r>
            <w:hyperlink r:id="rId9" w:history="1">
              <w:r w:rsidRPr="007A108B">
                <w:rPr>
                  <w:rStyle w:val="Hyperlink"/>
                </w:rPr>
                <w:t>arushisharmafrank@live.com</w:t>
              </w:r>
            </w:hyperlink>
          </w:p>
        </w:tc>
      </w:tr>
      <w:tr w:rsidR="00152993" w14:paraId="1AB92C40" w14:textId="77777777">
        <w:trPr>
          <w:trHeight w:val="350"/>
        </w:trPr>
        <w:tc>
          <w:tcPr>
            <w:tcW w:w="2880" w:type="dxa"/>
            <w:shd w:val="clear" w:color="auto" w:fill="FFFFFF"/>
            <w:vAlign w:val="center"/>
          </w:tcPr>
          <w:p w14:paraId="13F5AFD0" w14:textId="77777777" w:rsidR="00152993" w:rsidRPr="00EC55B3" w:rsidRDefault="00152993" w:rsidP="00EC55B3">
            <w:pPr>
              <w:pStyle w:val="Header"/>
            </w:pPr>
            <w:r w:rsidRPr="00EC55B3">
              <w:t>Company</w:t>
            </w:r>
          </w:p>
        </w:tc>
        <w:tc>
          <w:tcPr>
            <w:tcW w:w="7560" w:type="dxa"/>
            <w:vAlign w:val="center"/>
          </w:tcPr>
          <w:p w14:paraId="53666839" w14:textId="3C67F9B6" w:rsidR="00152993" w:rsidRDefault="00446360">
            <w:pPr>
              <w:pStyle w:val="NormalArial"/>
            </w:pPr>
            <w:r>
              <w:t>Agentic Infrastructure, LLC</w:t>
            </w:r>
            <w:r w:rsidR="00730659">
              <w:t xml:space="preserve"> / </w:t>
            </w:r>
            <w:r w:rsidR="00D04322">
              <w:t>Luminary Strategies, LLC</w:t>
            </w:r>
            <w:r w:rsidR="00730659">
              <w:t xml:space="preserve"> (“Joint Commenters”)</w:t>
            </w:r>
          </w:p>
        </w:tc>
      </w:tr>
      <w:tr w:rsidR="00152993" w14:paraId="40CB3986" w14:textId="77777777">
        <w:trPr>
          <w:trHeight w:val="350"/>
        </w:trPr>
        <w:tc>
          <w:tcPr>
            <w:tcW w:w="2880" w:type="dxa"/>
            <w:tcBorders>
              <w:bottom w:val="single" w:sz="4" w:space="0" w:color="auto"/>
            </w:tcBorders>
            <w:shd w:val="clear" w:color="auto" w:fill="FFFFFF"/>
            <w:vAlign w:val="center"/>
          </w:tcPr>
          <w:p w14:paraId="4CE3490C"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46763B3C" w14:textId="3C88B496" w:rsidR="00152993" w:rsidRDefault="00730659">
            <w:pPr>
              <w:pStyle w:val="NormalArial"/>
            </w:pPr>
            <w:r>
              <w:t xml:space="preserve">603.315.2383 / </w:t>
            </w:r>
            <w:r w:rsidR="00D04322">
              <w:t>571.572.9037</w:t>
            </w:r>
          </w:p>
        </w:tc>
      </w:tr>
      <w:tr w:rsidR="00152993" w14:paraId="0483214E" w14:textId="77777777">
        <w:trPr>
          <w:trHeight w:val="350"/>
        </w:trPr>
        <w:tc>
          <w:tcPr>
            <w:tcW w:w="2880" w:type="dxa"/>
            <w:shd w:val="clear" w:color="auto" w:fill="FFFFFF"/>
            <w:vAlign w:val="center"/>
          </w:tcPr>
          <w:p w14:paraId="4F6AA385"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490FF6FD" w14:textId="106ED998" w:rsidR="00152993" w:rsidRDefault="00152993">
            <w:pPr>
              <w:pStyle w:val="NormalArial"/>
            </w:pPr>
          </w:p>
        </w:tc>
      </w:tr>
      <w:tr w:rsidR="00075A94" w14:paraId="1C910323" w14:textId="77777777">
        <w:trPr>
          <w:trHeight w:val="350"/>
        </w:trPr>
        <w:tc>
          <w:tcPr>
            <w:tcW w:w="2880" w:type="dxa"/>
            <w:tcBorders>
              <w:bottom w:val="single" w:sz="4" w:space="0" w:color="auto"/>
            </w:tcBorders>
            <w:shd w:val="clear" w:color="auto" w:fill="FFFFFF"/>
            <w:vAlign w:val="center"/>
          </w:tcPr>
          <w:p w14:paraId="35A15533"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094E5149" w14:textId="296EE514" w:rsidR="00075A94" w:rsidRDefault="00D04322">
            <w:pPr>
              <w:pStyle w:val="NormalArial"/>
            </w:pPr>
            <w:r>
              <w:t>N</w:t>
            </w:r>
            <w:r w:rsidR="005D25CE">
              <w:t>ot applicable</w:t>
            </w:r>
          </w:p>
        </w:tc>
      </w:tr>
    </w:tbl>
    <w:p w14:paraId="0232103D"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D4069" w14:paraId="5CA3F4C8" w14:textId="77777777" w:rsidTr="00B65C0A">
        <w:trPr>
          <w:trHeight w:val="350"/>
        </w:trPr>
        <w:tc>
          <w:tcPr>
            <w:tcW w:w="10440" w:type="dxa"/>
            <w:tcBorders>
              <w:bottom w:val="single" w:sz="4" w:space="0" w:color="auto"/>
            </w:tcBorders>
            <w:shd w:val="clear" w:color="auto" w:fill="FFFFFF"/>
            <w:vAlign w:val="center"/>
          </w:tcPr>
          <w:p w14:paraId="09960E01" w14:textId="0DB9D009" w:rsidR="00FD4069" w:rsidRDefault="00FD4069" w:rsidP="00B65C0A">
            <w:pPr>
              <w:pStyle w:val="Header"/>
              <w:jc w:val="center"/>
            </w:pPr>
            <w:r>
              <w:t>Comments</w:t>
            </w:r>
          </w:p>
        </w:tc>
      </w:tr>
    </w:tbl>
    <w:p w14:paraId="1FC4A1DA" w14:textId="78BC3387" w:rsidR="00A63E10" w:rsidRDefault="00A63E10" w:rsidP="00A63E10">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These comments to Planning Guide Revision Request (PGRR) 134 remove the originally proposed separate “CLR Election Study” construct in consideration of further discussion with utilities and system customer stakeholders</w:t>
      </w:r>
      <w:r w:rsidR="00B86CF5">
        <w:rPr>
          <w:rFonts w:ascii="Arial" w:eastAsia="Arial" w:hAnsi="Arial" w:cs="Arial"/>
          <w:color w:val="000000"/>
        </w:rPr>
        <w:t>. The comments</w:t>
      </w:r>
      <w:r>
        <w:rPr>
          <w:rFonts w:ascii="Arial" w:eastAsia="Arial" w:hAnsi="Arial" w:cs="Arial"/>
          <w:color w:val="000000"/>
        </w:rPr>
        <w:t xml:space="preserve"> reaffirm that the proposal to energize CLRs in ERCOT is an </w:t>
      </w:r>
      <w:r w:rsidR="00DD30DD">
        <w:rPr>
          <w:rFonts w:ascii="Arial" w:eastAsia="Arial" w:hAnsi="Arial" w:cs="Arial"/>
          <w:color w:val="000000"/>
        </w:rPr>
        <w:t xml:space="preserve">outcome pursued by the </w:t>
      </w:r>
      <w:r>
        <w:rPr>
          <w:rFonts w:ascii="Arial" w:eastAsia="Arial" w:hAnsi="Arial" w:cs="Arial"/>
          <w:color w:val="000000"/>
        </w:rPr>
        <w:t xml:space="preserve">Interconnecting Large Load Entity (ILLE) </w:t>
      </w:r>
      <w:r w:rsidR="00DD30DD">
        <w:rPr>
          <w:rFonts w:ascii="Arial" w:eastAsia="Arial" w:hAnsi="Arial" w:cs="Arial"/>
          <w:color w:val="000000"/>
        </w:rPr>
        <w:t>upon receipt of the completed</w:t>
      </w:r>
      <w:r>
        <w:rPr>
          <w:rFonts w:ascii="Arial" w:eastAsia="Arial" w:hAnsi="Arial" w:cs="Arial"/>
          <w:color w:val="000000"/>
        </w:rPr>
        <w:t xml:space="preserve"> Large Load Interconnection Study (LLIS)</w:t>
      </w:r>
      <w:r w:rsidR="00DD30DD">
        <w:rPr>
          <w:rFonts w:ascii="Arial" w:eastAsia="Arial" w:hAnsi="Arial" w:cs="Arial"/>
          <w:color w:val="000000"/>
        </w:rPr>
        <w:t xml:space="preserve"> </w:t>
      </w:r>
      <w:r>
        <w:rPr>
          <w:rFonts w:ascii="Arial" w:eastAsia="Arial" w:hAnsi="Arial" w:cs="Arial"/>
          <w:color w:val="000000"/>
        </w:rPr>
        <w:t>announcing and identifying constraint</w:t>
      </w:r>
      <w:r w:rsidR="00DD30DD">
        <w:rPr>
          <w:rFonts w:ascii="Arial" w:eastAsia="Arial" w:hAnsi="Arial" w:cs="Arial"/>
          <w:color w:val="000000"/>
        </w:rPr>
        <w:t xml:space="preserve">s.  The purpose of the PGRR is to </w:t>
      </w:r>
      <w:r>
        <w:rPr>
          <w:rFonts w:ascii="Arial" w:eastAsia="Arial" w:hAnsi="Arial" w:cs="Arial"/>
          <w:color w:val="000000"/>
        </w:rPr>
        <w:t>provide</w:t>
      </w:r>
      <w:r w:rsidR="00DD30DD">
        <w:rPr>
          <w:rFonts w:ascii="Arial" w:eastAsia="Arial" w:hAnsi="Arial" w:cs="Arial"/>
          <w:color w:val="000000"/>
        </w:rPr>
        <w:t xml:space="preserve"> the most workable, cleanest </w:t>
      </w:r>
      <w:r>
        <w:rPr>
          <w:rFonts w:ascii="Arial" w:eastAsia="Arial" w:hAnsi="Arial" w:cs="Arial"/>
          <w:color w:val="000000"/>
        </w:rPr>
        <w:t>bridge</w:t>
      </w:r>
      <w:r w:rsidR="00DD30DD">
        <w:rPr>
          <w:rFonts w:ascii="Arial" w:eastAsia="Arial" w:hAnsi="Arial" w:cs="Arial"/>
          <w:color w:val="000000"/>
        </w:rPr>
        <w:t xml:space="preserve"> between the outcomes of a firm load stud</w:t>
      </w:r>
      <w:r w:rsidR="005E5E5C">
        <w:rPr>
          <w:rFonts w:ascii="Arial" w:eastAsia="Arial" w:hAnsi="Arial" w:cs="Arial"/>
          <w:color w:val="000000"/>
        </w:rPr>
        <w:t>y</w:t>
      </w:r>
      <w:r w:rsidR="00DD30DD">
        <w:rPr>
          <w:rFonts w:ascii="Arial" w:eastAsia="Arial" w:hAnsi="Arial" w:cs="Arial"/>
          <w:color w:val="000000"/>
        </w:rPr>
        <w:t xml:space="preserve"> and the </w:t>
      </w:r>
      <w:r w:rsidR="00393722">
        <w:rPr>
          <w:rFonts w:ascii="Arial" w:eastAsia="Arial" w:hAnsi="Arial" w:cs="Arial"/>
          <w:color w:val="000000"/>
        </w:rPr>
        <w:t xml:space="preserve">voluntary decision </w:t>
      </w:r>
      <w:r w:rsidR="00DD30DD">
        <w:rPr>
          <w:rFonts w:ascii="Arial" w:eastAsia="Arial" w:hAnsi="Arial" w:cs="Arial"/>
          <w:color w:val="000000"/>
        </w:rPr>
        <w:t xml:space="preserve">by the ILLE </w:t>
      </w:r>
      <w:r w:rsidR="00393722">
        <w:rPr>
          <w:rFonts w:ascii="Arial" w:eastAsia="Arial" w:hAnsi="Arial" w:cs="Arial"/>
          <w:color w:val="000000"/>
        </w:rPr>
        <w:t>to</w:t>
      </w:r>
      <w:r w:rsidR="00DD30DD">
        <w:rPr>
          <w:rFonts w:ascii="Arial" w:eastAsia="Arial" w:hAnsi="Arial" w:cs="Arial"/>
          <w:color w:val="000000"/>
        </w:rPr>
        <w:t xml:space="preserve"> us</w:t>
      </w:r>
      <w:r w:rsidR="00393722">
        <w:rPr>
          <w:rFonts w:ascii="Arial" w:eastAsia="Arial" w:hAnsi="Arial" w:cs="Arial"/>
          <w:color w:val="000000"/>
        </w:rPr>
        <w:t>e</w:t>
      </w:r>
      <w:r w:rsidR="00DD30DD">
        <w:rPr>
          <w:rFonts w:ascii="Arial" w:eastAsia="Arial" w:hAnsi="Arial" w:cs="Arial"/>
          <w:color w:val="000000"/>
        </w:rPr>
        <w:t xml:space="preserve"> the ERCOT CLR registration process </w:t>
      </w:r>
      <w:r>
        <w:rPr>
          <w:rFonts w:ascii="Arial" w:eastAsia="Arial" w:hAnsi="Arial" w:cs="Arial"/>
          <w:color w:val="000000"/>
        </w:rPr>
        <w:t>under Section 23 of the ERCOT Nodal Protocols</w:t>
      </w:r>
      <w:r w:rsidR="00393722">
        <w:rPr>
          <w:rFonts w:ascii="Arial" w:eastAsia="Arial" w:hAnsi="Arial" w:cs="Arial"/>
          <w:color w:val="000000"/>
        </w:rPr>
        <w:t xml:space="preserve"> to energize a nodal CLR. Provisions in this PGRR are designed to </w:t>
      </w:r>
      <w:r w:rsidR="00DD30DD">
        <w:rPr>
          <w:rFonts w:ascii="Arial" w:eastAsia="Arial" w:hAnsi="Arial" w:cs="Arial"/>
          <w:color w:val="000000"/>
        </w:rPr>
        <w:t>ensur</w:t>
      </w:r>
      <w:r w:rsidR="00393722">
        <w:rPr>
          <w:rFonts w:ascii="Arial" w:eastAsia="Arial" w:hAnsi="Arial" w:cs="Arial"/>
          <w:color w:val="000000"/>
        </w:rPr>
        <w:t>e</w:t>
      </w:r>
      <w:r w:rsidR="00DD30DD">
        <w:rPr>
          <w:rFonts w:ascii="Arial" w:eastAsia="Arial" w:hAnsi="Arial" w:cs="Arial"/>
          <w:color w:val="000000"/>
        </w:rPr>
        <w:t xml:space="preserve"> that TSP and ERCOT conditions precedent to CLR energization</w:t>
      </w:r>
      <w:r w:rsidR="00393722">
        <w:rPr>
          <w:rFonts w:ascii="Arial" w:eastAsia="Arial" w:hAnsi="Arial" w:cs="Arial"/>
          <w:color w:val="000000"/>
        </w:rPr>
        <w:t xml:space="preserve"> </w:t>
      </w:r>
      <w:r w:rsidR="00DD30DD">
        <w:rPr>
          <w:rFonts w:ascii="Arial" w:eastAsia="Arial" w:hAnsi="Arial" w:cs="Arial"/>
          <w:color w:val="000000"/>
        </w:rPr>
        <w:t xml:space="preserve">are well articulated and standardized in the ERCOT Planning Guides.  </w:t>
      </w:r>
      <w:r>
        <w:rPr>
          <w:rFonts w:ascii="Arial" w:eastAsia="Arial" w:hAnsi="Arial" w:cs="Arial"/>
          <w:color w:val="000000"/>
        </w:rPr>
        <w:t xml:space="preserve"> </w:t>
      </w:r>
    </w:p>
    <w:p w14:paraId="74F72312" w14:textId="3173A583" w:rsidR="00A63E10" w:rsidRDefault="00D527CA" w:rsidP="00A63E10">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C</w:t>
      </w:r>
      <w:r w:rsidR="00A63E10">
        <w:rPr>
          <w:rFonts w:ascii="Arial" w:eastAsia="Arial" w:hAnsi="Arial" w:cs="Arial"/>
          <w:color w:val="000000"/>
        </w:rPr>
        <w:t>reat</w:t>
      </w:r>
      <w:r>
        <w:rPr>
          <w:rFonts w:ascii="Arial" w:eastAsia="Arial" w:hAnsi="Arial" w:cs="Arial"/>
          <w:color w:val="000000"/>
        </w:rPr>
        <w:t xml:space="preserve">ing </w:t>
      </w:r>
      <w:r w:rsidR="00A63E10">
        <w:rPr>
          <w:rFonts w:ascii="Arial" w:eastAsia="Arial" w:hAnsi="Arial" w:cs="Arial"/>
          <w:color w:val="000000"/>
        </w:rPr>
        <w:t>a linkage between the new LLIS process and the soon-to-be-available nodal CLR registration option in ERCOT</w:t>
      </w:r>
      <w:r>
        <w:rPr>
          <w:rFonts w:ascii="Arial" w:eastAsia="Arial" w:hAnsi="Arial" w:cs="Arial"/>
          <w:color w:val="000000"/>
        </w:rPr>
        <w:t xml:space="preserve"> is a reliability</w:t>
      </w:r>
      <w:r w:rsidR="00C60C2A">
        <w:rPr>
          <w:rFonts w:ascii="Arial" w:eastAsia="Arial" w:hAnsi="Arial" w:cs="Arial"/>
          <w:color w:val="000000"/>
        </w:rPr>
        <w:t>, transmission upgrades,</w:t>
      </w:r>
      <w:r>
        <w:rPr>
          <w:rFonts w:ascii="Arial" w:eastAsia="Arial" w:hAnsi="Arial" w:cs="Arial"/>
          <w:color w:val="000000"/>
        </w:rPr>
        <w:t xml:space="preserve"> and </w:t>
      </w:r>
      <w:r w:rsidR="00C60C2A">
        <w:rPr>
          <w:rFonts w:ascii="Arial" w:eastAsia="Arial" w:hAnsi="Arial" w:cs="Arial"/>
          <w:color w:val="000000"/>
        </w:rPr>
        <w:t xml:space="preserve">AI </w:t>
      </w:r>
      <w:r>
        <w:rPr>
          <w:rFonts w:ascii="Arial" w:eastAsia="Arial" w:hAnsi="Arial" w:cs="Arial"/>
          <w:color w:val="000000"/>
        </w:rPr>
        <w:t xml:space="preserve">investment unlock for Texas. The proposal should motivate developers to </w:t>
      </w:r>
      <w:r w:rsidR="00A63E10">
        <w:rPr>
          <w:rFonts w:ascii="Arial" w:eastAsia="Arial" w:hAnsi="Arial" w:cs="Arial"/>
          <w:color w:val="000000"/>
        </w:rPr>
        <w:t xml:space="preserve">invest in private studies of nodal congestion and dispatchability </w:t>
      </w:r>
      <w:r w:rsidR="00270AE2">
        <w:rPr>
          <w:rFonts w:ascii="Arial" w:eastAsia="Arial" w:hAnsi="Arial" w:cs="Arial"/>
          <w:color w:val="000000"/>
        </w:rPr>
        <w:t xml:space="preserve">potential at constrained sites today, speed up TSP upgrades under negotiated interconnection agreements for projects that can safely energize at a nodal location as a CLR, </w:t>
      </w:r>
      <w:r w:rsidR="0016280B">
        <w:rPr>
          <w:rFonts w:ascii="Arial" w:eastAsia="Arial" w:hAnsi="Arial" w:cs="Arial"/>
          <w:color w:val="000000"/>
        </w:rPr>
        <w:t xml:space="preserve">and </w:t>
      </w:r>
      <w:r w:rsidR="00270AE2">
        <w:rPr>
          <w:rFonts w:ascii="Arial" w:eastAsia="Arial" w:hAnsi="Arial" w:cs="Arial"/>
          <w:color w:val="000000"/>
        </w:rPr>
        <w:t xml:space="preserve">motivate more </w:t>
      </w:r>
      <w:r w:rsidR="000922D6">
        <w:rPr>
          <w:rFonts w:ascii="Arial" w:eastAsia="Arial" w:hAnsi="Arial" w:cs="Arial"/>
          <w:color w:val="000000"/>
        </w:rPr>
        <w:t xml:space="preserve">loads in </w:t>
      </w:r>
      <w:r w:rsidR="0016280B">
        <w:rPr>
          <w:rFonts w:ascii="Arial" w:eastAsia="Arial" w:hAnsi="Arial" w:cs="Arial"/>
          <w:color w:val="000000"/>
        </w:rPr>
        <w:t xml:space="preserve">ERCOT </w:t>
      </w:r>
      <w:r w:rsidR="000922D6">
        <w:rPr>
          <w:rFonts w:ascii="Arial" w:eastAsia="Arial" w:hAnsi="Arial" w:cs="Arial"/>
          <w:color w:val="000000"/>
        </w:rPr>
        <w:t>SCED</w:t>
      </w:r>
      <w:r w:rsidR="0016280B">
        <w:rPr>
          <w:rFonts w:ascii="Arial" w:eastAsia="Arial" w:hAnsi="Arial" w:cs="Arial"/>
          <w:color w:val="000000"/>
        </w:rPr>
        <w:t xml:space="preserve"> to provide critical market-enabled demand response at a scale which makes sense for a grid that is set to onboard gigawatts of new firm load</w:t>
      </w:r>
      <w:r w:rsidR="000922D6">
        <w:rPr>
          <w:rFonts w:ascii="Arial" w:eastAsia="Arial" w:hAnsi="Arial" w:cs="Arial"/>
          <w:color w:val="000000"/>
        </w:rPr>
        <w:t xml:space="preserve">. </w:t>
      </w:r>
      <w:r w:rsidR="00270AE2">
        <w:rPr>
          <w:rFonts w:ascii="Arial" w:eastAsia="Arial" w:hAnsi="Arial" w:cs="Arial"/>
          <w:color w:val="000000"/>
        </w:rPr>
        <w:t xml:space="preserve">Standing behind this principle is that ERCOT is the best market in the United States from an engineering and </w:t>
      </w:r>
      <w:r w:rsidR="00CC5253">
        <w:rPr>
          <w:rFonts w:ascii="Arial" w:eastAsia="Arial" w:hAnsi="Arial" w:cs="Arial"/>
          <w:color w:val="000000"/>
        </w:rPr>
        <w:t xml:space="preserve">energy </w:t>
      </w:r>
      <w:r w:rsidR="00270AE2">
        <w:rPr>
          <w:rFonts w:ascii="Arial" w:eastAsia="Arial" w:hAnsi="Arial" w:cs="Arial"/>
          <w:color w:val="000000"/>
        </w:rPr>
        <w:t xml:space="preserve">price formation standpoint to effectively provide an investment signal to developers of large loads that they can create privately management bankability of firm power delivery service </w:t>
      </w:r>
      <w:r w:rsidR="00270AE2" w:rsidRPr="00CC5253">
        <w:rPr>
          <w:rFonts w:ascii="Arial" w:eastAsia="Arial" w:hAnsi="Arial" w:cs="Arial"/>
          <w:color w:val="000000"/>
          <w:u w:val="single"/>
        </w:rPr>
        <w:t>and</w:t>
      </w:r>
      <w:r w:rsidR="00270AE2">
        <w:rPr>
          <w:rFonts w:ascii="Arial" w:eastAsia="Arial" w:hAnsi="Arial" w:cs="Arial"/>
          <w:color w:val="000000"/>
        </w:rPr>
        <w:t xml:space="preserve"> energize sooner to support grid-integrated operations pending </w:t>
      </w:r>
      <w:r w:rsidR="00A40D83">
        <w:rPr>
          <w:rFonts w:ascii="Arial" w:eastAsia="Arial" w:hAnsi="Arial" w:cs="Arial"/>
          <w:color w:val="000000"/>
        </w:rPr>
        <w:t>queued</w:t>
      </w:r>
      <w:r w:rsidR="00CC5253">
        <w:rPr>
          <w:rFonts w:ascii="Arial" w:eastAsia="Arial" w:hAnsi="Arial" w:cs="Arial"/>
          <w:color w:val="000000"/>
        </w:rPr>
        <w:t xml:space="preserve"> </w:t>
      </w:r>
      <w:r w:rsidR="00270AE2">
        <w:rPr>
          <w:rFonts w:ascii="Arial" w:eastAsia="Arial" w:hAnsi="Arial" w:cs="Arial"/>
          <w:color w:val="000000"/>
        </w:rPr>
        <w:t xml:space="preserve">upgrades of the power transmission system.  </w:t>
      </w:r>
    </w:p>
    <w:p w14:paraId="2C444E88" w14:textId="7C7C6A8E" w:rsidR="00A63E10" w:rsidRDefault="00A63E10" w:rsidP="00A63E10">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 xml:space="preserve">The proposal does not trigger any restudy of </w:t>
      </w:r>
      <w:r w:rsidR="00270AE2">
        <w:rPr>
          <w:rFonts w:ascii="Arial" w:eastAsia="Arial" w:hAnsi="Arial" w:cs="Arial"/>
          <w:color w:val="000000"/>
        </w:rPr>
        <w:t>firm power studies (</w:t>
      </w:r>
      <w:r>
        <w:rPr>
          <w:rFonts w:ascii="Arial" w:eastAsia="Arial" w:hAnsi="Arial" w:cs="Arial"/>
          <w:color w:val="000000"/>
        </w:rPr>
        <w:t>LLIS results</w:t>
      </w:r>
      <w:r w:rsidR="00270AE2">
        <w:rPr>
          <w:rFonts w:ascii="Arial" w:eastAsia="Arial" w:hAnsi="Arial" w:cs="Arial"/>
          <w:color w:val="000000"/>
        </w:rPr>
        <w:t>)</w:t>
      </w:r>
      <w:r>
        <w:rPr>
          <w:rFonts w:ascii="Arial" w:eastAsia="Arial" w:hAnsi="Arial" w:cs="Arial"/>
          <w:color w:val="000000"/>
        </w:rPr>
        <w:t>,</w:t>
      </w:r>
      <w:r w:rsidR="00270AE2">
        <w:rPr>
          <w:rFonts w:ascii="Arial" w:eastAsia="Arial" w:hAnsi="Arial" w:cs="Arial"/>
          <w:color w:val="000000"/>
        </w:rPr>
        <w:t xml:space="preserve"> nor</w:t>
      </w:r>
      <w:r>
        <w:rPr>
          <w:rFonts w:ascii="Arial" w:eastAsia="Arial" w:hAnsi="Arial" w:cs="Arial"/>
          <w:color w:val="000000"/>
        </w:rPr>
        <w:t xml:space="preserve"> delay firm transmission upgrades identified in an LLIS</w:t>
      </w:r>
      <w:r w:rsidR="00270AE2">
        <w:rPr>
          <w:rFonts w:ascii="Arial" w:eastAsia="Arial" w:hAnsi="Arial" w:cs="Arial"/>
          <w:color w:val="000000"/>
        </w:rPr>
        <w:t xml:space="preserve"> </w:t>
      </w:r>
      <w:r>
        <w:rPr>
          <w:rFonts w:ascii="Arial" w:eastAsia="Arial" w:hAnsi="Arial" w:cs="Arial"/>
          <w:color w:val="000000"/>
        </w:rPr>
        <w:t xml:space="preserve">and negotiated in a large load interconnection </w:t>
      </w:r>
      <w:r>
        <w:rPr>
          <w:rFonts w:ascii="Arial" w:eastAsia="Arial" w:hAnsi="Arial" w:cs="Arial"/>
          <w:color w:val="000000"/>
        </w:rPr>
        <w:lastRenderedPageBreak/>
        <w:t>agreement</w:t>
      </w:r>
      <w:r w:rsidR="00270AE2">
        <w:rPr>
          <w:rFonts w:ascii="Arial" w:eastAsia="Arial" w:hAnsi="Arial" w:cs="Arial"/>
          <w:color w:val="000000"/>
        </w:rPr>
        <w:t xml:space="preserve">: </w:t>
      </w:r>
      <w:r>
        <w:rPr>
          <w:rFonts w:ascii="Arial" w:eastAsia="Arial" w:hAnsi="Arial" w:cs="Arial"/>
          <w:color w:val="000000"/>
        </w:rPr>
        <w:t>in fact</w:t>
      </w:r>
      <w:r w:rsidR="00270AE2">
        <w:rPr>
          <w:rFonts w:ascii="Arial" w:eastAsia="Arial" w:hAnsi="Arial" w:cs="Arial"/>
          <w:color w:val="000000"/>
        </w:rPr>
        <w:t xml:space="preserve"> the passage of PGRR134 along with prioritized implementation of ERCOT NPRR1188</w:t>
      </w:r>
      <w:r>
        <w:rPr>
          <w:rFonts w:ascii="Arial" w:eastAsia="Arial" w:hAnsi="Arial" w:cs="Arial"/>
          <w:color w:val="000000"/>
        </w:rPr>
        <w:t xml:space="preserve"> may increase the speed at which local upgrades may be funded in the interconnection agreement to effectuate earlier energization of a CLR. The language below clarifies that the “no impairment” review for previously submitted Large Loads is performed as a condition of advancing to the </w:t>
      </w:r>
      <w:r w:rsidR="000F4991">
        <w:rPr>
          <w:rFonts w:ascii="Arial" w:eastAsia="Arial" w:hAnsi="Arial" w:cs="Arial"/>
          <w:color w:val="000000"/>
        </w:rPr>
        <w:t>ERCOT Quarterly Stability Assessment (</w:t>
      </w:r>
      <w:r>
        <w:rPr>
          <w:rFonts w:ascii="Arial" w:eastAsia="Arial" w:hAnsi="Arial" w:cs="Arial"/>
          <w:color w:val="000000"/>
        </w:rPr>
        <w:t>QSA</w:t>
      </w:r>
      <w:r w:rsidR="000F4991">
        <w:rPr>
          <w:rFonts w:ascii="Arial" w:eastAsia="Arial" w:hAnsi="Arial" w:cs="Arial"/>
          <w:color w:val="000000"/>
        </w:rPr>
        <w:t>)</w:t>
      </w:r>
      <w:r>
        <w:rPr>
          <w:rFonts w:ascii="Arial" w:eastAsia="Arial" w:hAnsi="Arial" w:cs="Arial"/>
          <w:color w:val="000000"/>
        </w:rPr>
        <w:t xml:space="preserve"> milestone for the proposed CLR</w:t>
      </w:r>
      <w:r w:rsidR="000F4991">
        <w:rPr>
          <w:rFonts w:ascii="Arial" w:eastAsia="Arial" w:hAnsi="Arial" w:cs="Arial"/>
          <w:color w:val="000000"/>
        </w:rPr>
        <w:t>.</w:t>
      </w:r>
    </w:p>
    <w:p w14:paraId="5BF6A722" w14:textId="219153C3" w:rsidR="00A63E10" w:rsidRDefault="00A63E10" w:rsidP="00A63E10">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 xml:space="preserve">The proposal continues to include as modified by these comments, that in Real-Time operations, SCED governs CLR consumption; if curtailment is required for transmission security and CLR Energy Bids are insufficient, ERCOT may direct the TSP to curtail the load (including use of disconnects/breakers), which is consistent with current intentions to implement Senate Bill 6 and preexisting ERCOT and TSP reliability requirements. Interconnection Reliability Operating Limits (IROLs) or other limits that cannot be resolved by CLR redispatch will gate provisional energization under this approach, which may be determined as an outcome of a complete LLIS and addressed in advance of </w:t>
      </w:r>
      <w:proofErr w:type="gramStart"/>
      <w:r>
        <w:rPr>
          <w:rFonts w:ascii="Arial" w:eastAsia="Arial" w:hAnsi="Arial" w:cs="Arial"/>
          <w:color w:val="000000"/>
        </w:rPr>
        <w:t>an ILLE’s</w:t>
      </w:r>
      <w:proofErr w:type="gramEnd"/>
      <w:r>
        <w:rPr>
          <w:rFonts w:ascii="Arial" w:eastAsia="Arial" w:hAnsi="Arial" w:cs="Arial"/>
          <w:color w:val="000000"/>
        </w:rPr>
        <w:t xml:space="preserve"> attempt to register a CLR at the node in question under ERCOT Nodal Protocols Section 23. </w:t>
      </w:r>
      <w:r w:rsidR="00685827">
        <w:rPr>
          <w:rFonts w:ascii="Arial" w:eastAsia="Arial" w:hAnsi="Arial" w:cs="Arial"/>
          <w:color w:val="000000"/>
        </w:rPr>
        <w:t>Private developers assume the risk of non-firm power delivery: PGRR134 provides a bankable pathway for private parties energizing large load campuses to make informed choices on firming power needs</w:t>
      </w:r>
      <w:r w:rsidR="002B087C">
        <w:rPr>
          <w:rFonts w:ascii="Arial" w:eastAsia="Arial" w:hAnsi="Arial" w:cs="Arial"/>
          <w:color w:val="000000"/>
        </w:rPr>
        <w:t xml:space="preserve"> with a stack of preferred dispatachability solutions, incented by</w:t>
      </w:r>
      <w:r w:rsidR="00685827">
        <w:rPr>
          <w:rFonts w:ascii="Arial" w:eastAsia="Arial" w:hAnsi="Arial" w:cs="Arial"/>
          <w:color w:val="000000"/>
        </w:rPr>
        <w:t xml:space="preserve"> earlier energization in ERCOT </w:t>
      </w:r>
      <w:r w:rsidR="002B087C" w:rsidRPr="003B4BDE">
        <w:rPr>
          <w:rFonts w:ascii="Arial" w:eastAsia="Arial" w:hAnsi="Arial" w:cs="Arial"/>
          <w:color w:val="000000"/>
          <w:u w:val="single"/>
        </w:rPr>
        <w:t>and</w:t>
      </w:r>
      <w:r w:rsidR="002B087C">
        <w:rPr>
          <w:rFonts w:ascii="Arial" w:eastAsia="Arial" w:hAnsi="Arial" w:cs="Arial"/>
          <w:color w:val="000000"/>
        </w:rPr>
        <w:t xml:space="preserve"> by the opportunity to</w:t>
      </w:r>
      <w:r w:rsidR="00685827">
        <w:rPr>
          <w:rFonts w:ascii="Arial" w:eastAsia="Arial" w:hAnsi="Arial" w:cs="Arial"/>
          <w:color w:val="000000"/>
        </w:rPr>
        <w:t xml:space="preserve"> take advantage of gigawatts of generation produced in ERCOT at non-peak hours.  </w:t>
      </w:r>
      <w:r>
        <w:rPr>
          <w:rFonts w:ascii="Arial" w:eastAsia="Arial" w:hAnsi="Arial" w:cs="Arial"/>
          <w:color w:val="000000"/>
        </w:rPr>
        <w:t xml:space="preserve">  </w:t>
      </w:r>
    </w:p>
    <w:p w14:paraId="2E4BEFF1" w14:textId="71439A10" w:rsidR="008F5BD9" w:rsidRPr="00A63E10" w:rsidRDefault="00A63E10" w:rsidP="00A63E10">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Because</w:t>
      </w:r>
      <w:r w:rsidR="002B087C">
        <w:rPr>
          <w:rFonts w:ascii="Arial" w:eastAsia="Arial" w:hAnsi="Arial" w:cs="Arial"/>
          <w:color w:val="000000"/>
        </w:rPr>
        <w:t xml:space="preserve"> ERCOT</w:t>
      </w:r>
      <w:r>
        <w:rPr>
          <w:rFonts w:ascii="Arial" w:eastAsia="Arial" w:hAnsi="Arial" w:cs="Arial"/>
          <w:color w:val="000000"/>
        </w:rPr>
        <w:t xml:space="preserve"> SCED cannot directly observe or manage non-thermal criteria such as voltage and stability margins, this comment redlines PGRR134 to note that LLIS-identified non-thermal limits and associated transmission or reactive projects remain addressed through the ERCOT/TSP planning and facilities process and, where designated as gating to energization of a CLR, must be completed before granting a Production Load Date. Those projects can be advanced in </w:t>
      </w:r>
      <w:r w:rsidR="003B4BDE">
        <w:rPr>
          <w:rFonts w:ascii="Arial" w:eastAsia="Arial" w:hAnsi="Arial" w:cs="Arial"/>
          <w:color w:val="000000"/>
        </w:rPr>
        <w:t>parallel and</w:t>
      </w:r>
      <w:r>
        <w:rPr>
          <w:rFonts w:ascii="Arial" w:eastAsia="Arial" w:hAnsi="Arial" w:cs="Arial"/>
          <w:color w:val="000000"/>
        </w:rPr>
        <w:t xml:space="preserve"> may function as a transmission-construction acceleration path</w:t>
      </w:r>
      <w:r w:rsidR="003B4BDE">
        <w:rPr>
          <w:rFonts w:ascii="Arial" w:eastAsia="Arial" w:hAnsi="Arial" w:cs="Arial"/>
          <w:color w:val="000000"/>
        </w:rPr>
        <w:t xml:space="preserve"> on a case-by-case basis</w:t>
      </w:r>
      <w:r>
        <w:rPr>
          <w:rFonts w:ascii="Arial" w:eastAsia="Arial" w:hAnsi="Arial" w:cs="Arial"/>
          <w:color w:val="000000"/>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1E7BF7ED" w14:textId="77777777" w:rsidTr="00366799">
        <w:trPr>
          <w:trHeight w:val="350"/>
        </w:trPr>
        <w:tc>
          <w:tcPr>
            <w:tcW w:w="10440" w:type="dxa"/>
            <w:tcBorders>
              <w:bottom w:val="single" w:sz="4" w:space="0" w:color="auto"/>
            </w:tcBorders>
            <w:shd w:val="clear" w:color="auto" w:fill="FFFFFF"/>
            <w:vAlign w:val="center"/>
          </w:tcPr>
          <w:p w14:paraId="7B30E988" w14:textId="77777777" w:rsidR="00FF5E88" w:rsidRDefault="00FF5E88" w:rsidP="00366799">
            <w:pPr>
              <w:pStyle w:val="Header"/>
              <w:jc w:val="center"/>
            </w:pPr>
            <w:r>
              <w:t>Revised Cover Page Language</w:t>
            </w:r>
          </w:p>
        </w:tc>
      </w:tr>
    </w:tbl>
    <w:p w14:paraId="7E303ECB" w14:textId="5574EA8D" w:rsidR="00152993" w:rsidRDefault="00152993" w:rsidP="0060204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02041" w:rsidRPr="00602041" w14:paraId="36308B22" w14:textId="77777777" w:rsidTr="00B20BEF">
        <w:trPr>
          <w:trHeight w:val="518"/>
        </w:trPr>
        <w:tc>
          <w:tcPr>
            <w:tcW w:w="2880" w:type="dxa"/>
            <w:tcBorders>
              <w:bottom w:val="single" w:sz="4" w:space="0" w:color="auto"/>
            </w:tcBorders>
            <w:shd w:val="clear" w:color="auto" w:fill="FFFFFF"/>
            <w:vAlign w:val="center"/>
          </w:tcPr>
          <w:p w14:paraId="7E082DB7" w14:textId="77777777" w:rsidR="00602041" w:rsidRPr="00602041" w:rsidRDefault="00602041" w:rsidP="00602041">
            <w:pPr>
              <w:tabs>
                <w:tab w:val="center" w:pos="4320"/>
                <w:tab w:val="right" w:pos="8640"/>
              </w:tabs>
              <w:rPr>
                <w:rFonts w:ascii="Arial" w:hAnsi="Arial"/>
                <w:b/>
                <w:bCs/>
              </w:rPr>
            </w:pPr>
            <w:r w:rsidRPr="00602041">
              <w:rPr>
                <w:rFonts w:ascii="Arial" w:hAnsi="Arial"/>
                <w:b/>
                <w:bCs/>
              </w:rPr>
              <w:t>Revision Description</w:t>
            </w:r>
          </w:p>
        </w:tc>
        <w:tc>
          <w:tcPr>
            <w:tcW w:w="7560" w:type="dxa"/>
            <w:tcBorders>
              <w:bottom w:val="single" w:sz="4" w:space="0" w:color="auto"/>
            </w:tcBorders>
            <w:vAlign w:val="center"/>
          </w:tcPr>
          <w:p w14:paraId="2CC4E3EF" w14:textId="58BBFA80" w:rsidR="00A66484" w:rsidRDefault="00602041" w:rsidP="00A66484">
            <w:pPr>
              <w:pBdr>
                <w:top w:val="nil"/>
                <w:left w:val="nil"/>
                <w:bottom w:val="nil"/>
                <w:right w:val="nil"/>
                <w:between w:val="nil"/>
              </w:pBdr>
              <w:spacing w:before="120" w:after="120"/>
              <w:rPr>
                <w:color w:val="000000"/>
              </w:rPr>
            </w:pPr>
            <w:r w:rsidRPr="00602041">
              <w:rPr>
                <w:rFonts w:ascii="Arial" w:hAnsi="Arial"/>
              </w:rPr>
              <w:t xml:space="preserve">This PGRR </w:t>
            </w:r>
            <w:r w:rsidRPr="00602041">
              <w:rPr>
                <w:rFonts w:ascii="Arial" w:hAnsi="Arial"/>
                <w:color w:val="000000"/>
              </w:rPr>
              <w:t xml:space="preserve">allows Interconnecting Large Load Entities (ILLEs) to </w:t>
            </w:r>
            <w:ins w:id="0" w:author="Joint Commenters 111425" w:date="2025-11-14T11:02:00Z">
              <w:r w:rsidR="00A66484">
                <w:rPr>
                  <w:rFonts w:ascii="Arial" w:eastAsia="Arial" w:hAnsi="Arial" w:cs="Arial"/>
                  <w:color w:val="000000"/>
                </w:rPr>
                <w:t xml:space="preserve">be provisionally energized after completion of the Large Load Interconnection Study (LLIS), when the load is registered </w:t>
              </w:r>
            </w:ins>
            <w:ins w:id="1" w:author="Joint Commenters 111425" w:date="2025-11-14T13:38:00Z" w16du:dateUtc="2025-11-14T18:38:00Z">
              <w:r w:rsidR="003B4BDE">
                <w:rPr>
                  <w:rFonts w:ascii="Arial" w:eastAsia="Arial" w:hAnsi="Arial" w:cs="Arial"/>
                  <w:color w:val="000000"/>
                </w:rPr>
                <w:t xml:space="preserve">to </w:t>
              </w:r>
            </w:ins>
            <w:ins w:id="2" w:author="Joint Commenters 111425" w:date="2025-11-14T11:02:00Z">
              <w:r w:rsidR="00A66484">
                <w:rPr>
                  <w:rFonts w:ascii="Arial" w:eastAsia="Arial" w:hAnsi="Arial" w:cs="Arial"/>
                  <w:color w:val="000000"/>
                </w:rPr>
                <w:t>operat</w:t>
              </w:r>
            </w:ins>
            <w:ins w:id="3" w:author="Joint Commenters 111425" w:date="2025-11-14T13:38:00Z" w16du:dateUtc="2025-11-14T18:38:00Z">
              <w:r w:rsidR="003B4BDE">
                <w:rPr>
                  <w:rFonts w:ascii="Arial" w:eastAsia="Arial" w:hAnsi="Arial" w:cs="Arial"/>
                  <w:color w:val="000000"/>
                </w:rPr>
                <w:t>e</w:t>
              </w:r>
            </w:ins>
            <w:ins w:id="4" w:author="Joint Commenters 111425" w:date="2025-11-14T11:02:00Z">
              <w:r w:rsidR="00A66484">
                <w:rPr>
                  <w:rFonts w:ascii="Arial" w:eastAsia="Arial" w:hAnsi="Arial" w:cs="Arial"/>
                  <w:color w:val="000000"/>
                </w:rPr>
                <w:t xml:space="preserve"> as a nodal, SCED-dispatchable Controllable Load Resource (CLR) under NPRR1188. Planning remains unchanged: LLIS identifies the transmission facilities required to provide firm service, and those upgrades </w:t>
              </w:r>
              <w:proofErr w:type="gramStart"/>
              <w:r w:rsidR="00A66484">
                <w:rPr>
                  <w:rFonts w:ascii="Arial" w:eastAsia="Arial" w:hAnsi="Arial" w:cs="Arial"/>
                  <w:color w:val="000000"/>
                </w:rPr>
                <w:t>continue on</w:t>
              </w:r>
              <w:proofErr w:type="gramEnd"/>
              <w:r w:rsidR="00A66484">
                <w:rPr>
                  <w:rFonts w:ascii="Arial" w:eastAsia="Arial" w:hAnsi="Arial" w:cs="Arial"/>
                  <w:color w:val="000000"/>
                </w:rPr>
                <w:t xml:space="preserve"> normal timelines.</w:t>
              </w:r>
            </w:ins>
            <w:ins w:id="5" w:author="Joint Commenters 111425" w:date="2025-11-14T11:03:00Z" w16du:dateUtc="2025-11-14T17:03:00Z">
              <w:r w:rsidR="00A66484">
                <w:rPr>
                  <w:color w:val="000000"/>
                </w:rPr>
                <w:t xml:space="preserve">  </w:t>
              </w:r>
            </w:ins>
          </w:p>
          <w:p w14:paraId="47EC78E3" w14:textId="63E6EAA7" w:rsidR="00A66484" w:rsidRDefault="00A66484" w:rsidP="00A66484">
            <w:pPr>
              <w:pBdr>
                <w:top w:val="nil"/>
                <w:left w:val="nil"/>
                <w:bottom w:val="nil"/>
                <w:right w:val="nil"/>
                <w:between w:val="nil"/>
              </w:pBdr>
              <w:spacing w:before="120" w:after="120"/>
              <w:rPr>
                <w:ins w:id="6" w:author="Joint Commenters 111425" w:date="2025-11-14T11:03:00Z"/>
                <w:rFonts w:ascii="Arial" w:eastAsia="Arial" w:hAnsi="Arial" w:cs="Arial"/>
                <w:strike/>
                <w:color w:val="000000"/>
              </w:rPr>
            </w:pPr>
            <w:ins w:id="7" w:author="Joint Commenters 111425" w:date="2025-11-14T11:03:00Z" w16du:dateUtc="2025-11-14T17:03:00Z">
              <w:r>
                <w:rPr>
                  <w:rFonts w:ascii="Arial" w:eastAsia="Arial" w:hAnsi="Arial" w:cs="Arial"/>
                  <w:color w:val="333333"/>
                </w:rPr>
                <w:t>In</w:t>
              </w:r>
            </w:ins>
            <w:ins w:id="8" w:author="Joint Commenters 111425" w:date="2025-11-14T11:03:00Z">
              <w:r>
                <w:rPr>
                  <w:rFonts w:ascii="Arial" w:eastAsia="Arial" w:hAnsi="Arial" w:cs="Arial"/>
                  <w:color w:val="333333"/>
                </w:rPr>
                <w:t xml:space="preserve"> </w:t>
              </w:r>
            </w:ins>
            <w:ins w:id="9" w:author="Joint Commenters 111425" w:date="2025-11-14T11:03:00Z" w16du:dateUtc="2025-11-14T17:03:00Z">
              <w:r>
                <w:rPr>
                  <w:rFonts w:ascii="Arial" w:eastAsia="Arial" w:hAnsi="Arial" w:cs="Arial"/>
                  <w:color w:val="333333"/>
                </w:rPr>
                <w:t>R</w:t>
              </w:r>
            </w:ins>
            <w:ins w:id="10" w:author="Joint Commenters 111425" w:date="2025-11-14T11:03:00Z">
              <w:r>
                <w:rPr>
                  <w:rFonts w:ascii="Arial" w:eastAsia="Arial" w:hAnsi="Arial" w:cs="Arial"/>
                  <w:color w:val="333333"/>
                </w:rPr>
                <w:t>eal-</w:t>
              </w:r>
            </w:ins>
            <w:ins w:id="11" w:author="Joint Commenters 111425" w:date="2025-11-14T11:03:00Z" w16du:dateUtc="2025-11-14T17:03:00Z">
              <w:r>
                <w:rPr>
                  <w:rFonts w:ascii="Arial" w:eastAsia="Arial" w:hAnsi="Arial" w:cs="Arial"/>
                  <w:color w:val="333333"/>
                </w:rPr>
                <w:t>T</w:t>
              </w:r>
            </w:ins>
            <w:ins w:id="12" w:author="Joint Commenters 111425" w:date="2025-11-14T11:03:00Z">
              <w:r>
                <w:rPr>
                  <w:rFonts w:ascii="Arial" w:eastAsia="Arial" w:hAnsi="Arial" w:cs="Arial"/>
                  <w:color w:val="333333"/>
                </w:rPr>
                <w:t>ime operations, SCED governs CLR consumption; if curtailment is required for transmission security and CLR Energy Bids are insufficient, ERCOT may direct the TSP to curtail the load (including use of disconnects/breakers).</w:t>
              </w:r>
            </w:ins>
            <w:ins w:id="13" w:author="Joint Commenters 111425" w:date="2025-11-14T11:03:00Z" w16du:dateUtc="2025-11-14T17:03:00Z">
              <w:r>
                <w:rPr>
                  <w:rFonts w:ascii="Arial" w:eastAsia="Arial" w:hAnsi="Arial" w:cs="Arial"/>
                  <w:color w:val="333333"/>
                </w:rPr>
                <w:t xml:space="preserve"> </w:t>
              </w:r>
            </w:ins>
            <w:ins w:id="14" w:author="Joint Commenters 111425" w:date="2025-11-14T11:03:00Z">
              <w:r>
                <w:rPr>
                  <w:rFonts w:ascii="Arial" w:eastAsia="Arial" w:hAnsi="Arial" w:cs="Arial"/>
                  <w:color w:val="333333"/>
                </w:rPr>
                <w:t xml:space="preserve"> Interconnection Reliability Operating Limits (IROLs) or other non-thermal limits that cannot be resolved by CLR redispatch and require completed of projects </w:t>
              </w:r>
              <w:r>
                <w:rPr>
                  <w:rFonts w:ascii="Arial" w:eastAsia="Arial" w:hAnsi="Arial" w:cs="Arial"/>
                  <w:color w:val="333333"/>
                </w:rPr>
                <w:lastRenderedPageBreak/>
                <w:t xml:space="preserve">identified in the LLIS will gate provisional energization.  </w:t>
              </w:r>
            </w:ins>
          </w:p>
          <w:p w14:paraId="1ACEBDF8" w14:textId="55E68A89" w:rsidR="00602041" w:rsidRPr="00602041" w:rsidDel="00A66484" w:rsidRDefault="00602041" w:rsidP="00A66484">
            <w:pPr>
              <w:spacing w:before="120" w:after="120"/>
              <w:rPr>
                <w:del w:id="15" w:author="Joint Commenters 111425" w:date="2025-11-14T11:03:00Z" w16du:dateUtc="2025-11-14T17:03:00Z"/>
                <w:rFonts w:ascii="Arial" w:hAnsi="Arial"/>
                <w:color w:val="000000"/>
              </w:rPr>
            </w:pPr>
            <w:del w:id="16" w:author="Joint Commenters 111425" w:date="2025-11-14T11:03:00Z" w16du:dateUtc="2025-11-14T17:03:00Z">
              <w:r w:rsidRPr="00602041" w:rsidDel="00A66484">
                <w:rPr>
                  <w:rFonts w:ascii="Arial" w:hAnsi="Arial"/>
                  <w:color w:val="000000"/>
                </w:rPr>
                <w:delText xml:space="preserve">submit an NPRR1188-compliant Controllable Load Resources (CLR) election  to the reviewing Transmission Service Provider (TSP). TSPs treat the election as a CLR Election Study input, model the site as an NPRR1188-compliant CLR, and may authorize earlier energization when constraints can be mitigated by dispatch down to the CLR Low Power Consumption (LPC), which may equal zero for the CLR.  All Load would still be studied for delivery of their full capacity with timelines for firm network service outlined in the Load Commissioning Plan (LCP). </w:delText>
              </w:r>
            </w:del>
          </w:p>
          <w:p w14:paraId="085A8992" w14:textId="4A6C09B8" w:rsidR="00602041" w:rsidRPr="00602041" w:rsidDel="00A66484" w:rsidRDefault="00602041" w:rsidP="00A66484">
            <w:pPr>
              <w:spacing w:before="120" w:after="120"/>
              <w:rPr>
                <w:del w:id="17" w:author="Joint Commenters 111425" w:date="2025-11-14T11:03:00Z" w16du:dateUtc="2025-11-14T17:03:00Z"/>
                <w:rFonts w:ascii="Arial" w:hAnsi="Arial"/>
                <w:color w:val="000000"/>
              </w:rPr>
            </w:pPr>
            <w:del w:id="18" w:author="Joint Commenters 111425" w:date="2025-11-14T11:03:00Z" w16du:dateUtc="2025-11-14T17:03:00Z">
              <w:r w:rsidRPr="00602041" w:rsidDel="00A66484">
                <w:rPr>
                  <w:rFonts w:ascii="Arial" w:hAnsi="Arial"/>
                  <w:color w:val="000000"/>
                </w:rPr>
                <w:delText>Additionally, this PGRR directs that each proposed Large Load that elects to be studied as a CLR will be studied using the</w:delText>
              </w:r>
              <w:r w:rsidRPr="00602041" w:rsidDel="00A66484">
                <w:rPr>
                  <w:rFonts w:ascii="Arial" w:hAnsi="Arial"/>
                </w:rPr>
                <w:delText xml:space="preserve"> </w:delText>
              </w:r>
              <w:r w:rsidRPr="00602041" w:rsidDel="00A66484">
                <w:rPr>
                  <w:rFonts w:ascii="Arial" w:hAnsi="Arial"/>
                  <w:bCs/>
                </w:rPr>
                <w:delText xml:space="preserve">LPC and Maximum Power Consumption (MPC) provided as part of project information described in Section 9.2.2, Submission of Large Load Project Information and Initiation of the Large Load Interconnection Study (LLIS).  </w:delText>
              </w:r>
              <w:r w:rsidRPr="00602041" w:rsidDel="00A66484">
                <w:rPr>
                  <w:rFonts w:ascii="Arial" w:hAnsi="Arial"/>
                  <w:color w:val="000000"/>
                </w:rPr>
                <w:delText xml:space="preserve">It further directs that for the purposes of the Large Load Interconnection Study Methodology, CLRs will be studied assuming registration and qualification under NPRR1188 or any successor provision.  </w:delText>
              </w:r>
            </w:del>
          </w:p>
          <w:p w14:paraId="145C5B8A" w14:textId="771A3E15" w:rsidR="00602041" w:rsidRPr="00602041" w:rsidRDefault="00602041" w:rsidP="00A66484">
            <w:pPr>
              <w:spacing w:before="120" w:after="120"/>
              <w:rPr>
                <w:rFonts w:ascii="Arial" w:hAnsi="Arial"/>
                <w:color w:val="000000"/>
              </w:rPr>
            </w:pPr>
            <w:del w:id="19" w:author="Joint Commenters 111425" w:date="2025-11-14T11:03:00Z" w16du:dateUtc="2025-11-14T17:03:00Z">
              <w:r w:rsidRPr="00602041" w:rsidDel="00A66484">
                <w:rPr>
                  <w:rFonts w:ascii="Arial" w:hAnsi="Arial"/>
                  <w:color w:val="000000"/>
                </w:rPr>
                <w:delText xml:space="preserve">Finally, this PGRR prohibits a CLR from using this program if it would impair a previously submitted Large Load’s requested energization date or energization capacity and that </w:delText>
              </w:r>
              <w:r w:rsidRPr="00602041" w:rsidDel="00A66484">
                <w:rPr>
                  <w:rFonts w:ascii="Arial" w:eastAsia="Segoe UI" w:hAnsi="Arial"/>
                  <w:color w:val="333333"/>
                </w:rPr>
                <w:delText>ERCOT may specify Interconnection Reliability Operating Limits (IROLs) or other reliability related transmission limits which cannot be resolved with CLR dispatch.</w:delText>
              </w:r>
            </w:del>
          </w:p>
        </w:tc>
      </w:tr>
      <w:tr w:rsidR="00602041" w:rsidRPr="00625E5D" w14:paraId="4C0EF1C4" w14:textId="77777777" w:rsidTr="00602041">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5129017" w14:textId="77777777" w:rsidR="00602041" w:rsidRPr="00602041" w:rsidRDefault="00602041" w:rsidP="00602041">
            <w:pPr>
              <w:rPr>
                <w:rFonts w:ascii="Arial" w:hAnsi="Arial"/>
                <w:b/>
                <w:bCs/>
              </w:rPr>
            </w:pPr>
            <w:r w:rsidRPr="00602041">
              <w:rPr>
                <w:rFonts w:ascii="Arial" w:hAnsi="Arial"/>
                <w:b/>
                <w:bCs/>
              </w:rPr>
              <w:lastRenderedPageBreak/>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tcPr>
          <w:p w14:paraId="142EA0EB" w14:textId="77777777" w:rsidR="00602041" w:rsidRPr="00602041" w:rsidRDefault="00602041" w:rsidP="00A66484">
            <w:pPr>
              <w:spacing w:before="120" w:after="120"/>
              <w:rPr>
                <w:rFonts w:ascii="Arial" w:hAnsi="Arial"/>
              </w:rPr>
            </w:pPr>
            <w:r w:rsidRPr="00602041">
              <w:rPr>
                <w:rFonts w:ascii="Arial" w:hAnsi="Arial"/>
              </w:rPr>
              <w:t>NPRR1188, approved by the Public Utility Commission of Texas (PUCT) in November 2024 with a 12–</w:t>
            </w:r>
            <w:proofErr w:type="gramStart"/>
            <w:r w:rsidRPr="00602041">
              <w:rPr>
                <w:rFonts w:ascii="Arial" w:hAnsi="Arial"/>
              </w:rPr>
              <w:t>24 month</w:t>
            </w:r>
            <w:proofErr w:type="gramEnd"/>
            <w:r w:rsidRPr="00602041">
              <w:rPr>
                <w:rFonts w:ascii="Arial" w:hAnsi="Arial"/>
              </w:rPr>
              <w:t xml:space="preserve"> implementation window, changes dispatch and pricing for CLRs that are not Aggregate Load Resources (ALRs), to advance utilization of Load Resources for grid reliability.  It focuses on market design and technical measures that make price signals to load transparent.  The approved description states that Resources will be dispatched “using their locational nodal shift factor,” which “is essential for efficient congestion management.”  ILLEs that elect CLR status must be </w:t>
            </w:r>
            <w:proofErr w:type="gramStart"/>
            <w:r w:rsidRPr="00602041">
              <w:rPr>
                <w:rFonts w:ascii="Arial" w:hAnsi="Arial"/>
              </w:rPr>
              <w:t>assigned</w:t>
            </w:r>
            <w:proofErr w:type="gramEnd"/>
            <w:r w:rsidRPr="00602041">
              <w:rPr>
                <w:rFonts w:ascii="Arial" w:hAnsi="Arial"/>
              </w:rPr>
              <w:t xml:space="preserve"> a Resource Node Settlement Point and must follow Security-Constrained Economic Dispatch (SCED) Base Points while consuming; OUTL may be telemetered only when the CLR is truly out and consuming 0 MW.</w:t>
            </w:r>
          </w:p>
          <w:p w14:paraId="5BE013B0" w14:textId="624FAAB1" w:rsidR="00602041" w:rsidRPr="00602041" w:rsidRDefault="00602041" w:rsidP="00A66484">
            <w:pPr>
              <w:spacing w:before="120" w:after="120"/>
              <w:rPr>
                <w:rFonts w:ascii="Arial" w:hAnsi="Arial"/>
              </w:rPr>
            </w:pPr>
            <w:r w:rsidRPr="00602041">
              <w:rPr>
                <w:rFonts w:ascii="Arial" w:hAnsi="Arial"/>
              </w:rPr>
              <w:t>ERCOT has now created a durable incentive for loads to contribute to reliability as CLRs. To close the loop for successful reliability, load energization, and Customer outcomes for all loads constrained by base case and N-1 violations today</w:t>
            </w:r>
            <w:del w:id="20" w:author="Joint Commenters 111425" w:date="2025-11-14T11:04:00Z" w16du:dateUtc="2025-11-14T17:04:00Z">
              <w:r w:rsidRPr="00602041" w:rsidDel="00A66484">
                <w:rPr>
                  <w:rFonts w:ascii="Arial" w:hAnsi="Arial"/>
                </w:rPr>
                <w:delText xml:space="preserve">, interconnection studies should </w:delText>
              </w:r>
              <w:r w:rsidRPr="00602041" w:rsidDel="00A66484">
                <w:rPr>
                  <w:rFonts w:ascii="Arial" w:hAnsi="Arial"/>
                </w:rPr>
                <w:lastRenderedPageBreak/>
                <w:delText>recognize the same mechanics to solve constraints that bind in load studies which will govern how these Resources will be re-dispatched to solve transmission constraints in Real-Time operations</w:delText>
              </w:r>
            </w:del>
            <w:r w:rsidRPr="00602041">
              <w:rPr>
                <w:rFonts w:ascii="Arial" w:hAnsi="Arial"/>
              </w:rPr>
              <w:t>.</w:t>
            </w:r>
            <w:ins w:id="21" w:author="Joint Commenters 111425" w:date="2025-11-14T11:05:00Z" w16du:dateUtc="2025-11-14T17:05:00Z">
              <w:r w:rsidR="00A66484">
                <w:rPr>
                  <w:rFonts w:ascii="Arial" w:hAnsi="Arial"/>
                </w:rPr>
                <w:t xml:space="preserve">  </w:t>
              </w:r>
            </w:ins>
            <w:ins w:id="22" w:author="Joint Commenters 111425" w:date="2025-11-14T11:05:00Z">
              <w:r w:rsidR="00A66484">
                <w:rPr>
                  <w:rFonts w:ascii="Arial" w:eastAsia="Arial" w:hAnsi="Arial" w:cs="Arial"/>
                  <w:color w:val="000000"/>
                </w:rPr>
                <w:t xml:space="preserve">The </w:t>
              </w:r>
            </w:ins>
            <w:ins w:id="23" w:author="Joint Commenters 111425" w:date="2025-11-14T11:05:00Z" w16du:dateUtc="2025-11-14T17:05:00Z">
              <w:r w:rsidR="00A66484">
                <w:rPr>
                  <w:rFonts w:ascii="Arial" w:eastAsia="Arial" w:hAnsi="Arial" w:cs="Arial"/>
                  <w:color w:val="000000"/>
                </w:rPr>
                <w:t>P</w:t>
              </w:r>
            </w:ins>
            <w:ins w:id="24" w:author="Joint Commenters 111425" w:date="2025-11-14T11:05:00Z">
              <w:r w:rsidR="00A66484">
                <w:rPr>
                  <w:rFonts w:ascii="Arial" w:eastAsia="Arial" w:hAnsi="Arial" w:cs="Arial"/>
                  <w:color w:val="000000"/>
                </w:rPr>
                <w:t xml:space="preserve">lanning </w:t>
              </w:r>
            </w:ins>
            <w:ins w:id="25" w:author="Joint Commenters 111425" w:date="2025-11-14T11:05:00Z" w16du:dateUtc="2025-11-14T17:05:00Z">
              <w:r w:rsidR="00A66484">
                <w:rPr>
                  <w:rFonts w:ascii="Arial" w:eastAsia="Arial" w:hAnsi="Arial" w:cs="Arial"/>
                  <w:color w:val="000000"/>
                </w:rPr>
                <w:t>G</w:t>
              </w:r>
            </w:ins>
            <w:ins w:id="26" w:author="Joint Commenters 111425" w:date="2025-11-14T11:05:00Z">
              <w:r w:rsidR="00A66484">
                <w:rPr>
                  <w:rFonts w:ascii="Arial" w:eastAsia="Arial" w:hAnsi="Arial" w:cs="Arial"/>
                  <w:color w:val="000000"/>
                </w:rPr>
                <w:t xml:space="preserve">uide should specify a consistent, repeatable provisional energization solution to bridge between the outcome of </w:t>
              </w:r>
            </w:ins>
            <w:ins w:id="27" w:author="Joint Commenters 111425" w:date="2025-11-14T11:06:00Z" w16du:dateUtc="2025-11-14T17:06:00Z">
              <w:r w:rsidR="00A66484">
                <w:rPr>
                  <w:rFonts w:ascii="Arial" w:eastAsia="Arial" w:hAnsi="Arial" w:cs="Arial"/>
                  <w:color w:val="000000"/>
                </w:rPr>
                <w:t>LLIS</w:t>
              </w:r>
            </w:ins>
            <w:ins w:id="28" w:author="Joint Commenters 111425" w:date="2025-11-14T11:05:00Z">
              <w:r w:rsidR="00A66484">
                <w:rPr>
                  <w:rFonts w:ascii="Arial" w:eastAsia="Arial" w:hAnsi="Arial" w:cs="Arial"/>
                  <w:color w:val="000000"/>
                </w:rPr>
                <w:t>s and early energization of a CLR pending firm transmission upgrades</w:t>
              </w:r>
            </w:ins>
            <w:ins w:id="29" w:author="Joint Commenters 111425" w:date="2025-11-14T13:39:00Z" w16du:dateUtc="2025-11-14T18:39:00Z">
              <w:r w:rsidR="00CF2B24">
                <w:rPr>
                  <w:rFonts w:ascii="Arial" w:eastAsia="Arial" w:hAnsi="Arial" w:cs="Arial"/>
                  <w:color w:val="000000"/>
                </w:rPr>
                <w:t>;</w:t>
              </w:r>
            </w:ins>
            <w:ins w:id="30" w:author="Joint Commenters 111425" w:date="2025-11-14T11:05:00Z">
              <w:r w:rsidR="00A66484">
                <w:rPr>
                  <w:rFonts w:ascii="Arial" w:eastAsia="Arial" w:hAnsi="Arial" w:cs="Arial"/>
                  <w:color w:val="000000"/>
                </w:rPr>
                <w:t xml:space="preserve"> provided the load is registered </w:t>
              </w:r>
            </w:ins>
            <w:ins w:id="31" w:author="Joint Commenters 111425" w:date="2025-11-14T13:38:00Z" w16du:dateUtc="2025-11-14T18:38:00Z">
              <w:r w:rsidR="00222AF4">
                <w:rPr>
                  <w:rFonts w:ascii="Arial" w:eastAsia="Arial" w:hAnsi="Arial" w:cs="Arial"/>
                  <w:color w:val="000000"/>
                </w:rPr>
                <w:t>to</w:t>
              </w:r>
            </w:ins>
            <w:ins w:id="32" w:author="Joint Commenters 111425" w:date="2025-11-14T11:05:00Z">
              <w:r w:rsidR="00A66484">
                <w:rPr>
                  <w:rFonts w:ascii="Arial" w:eastAsia="Arial" w:hAnsi="Arial" w:cs="Arial"/>
                  <w:color w:val="000000"/>
                </w:rPr>
                <w:t xml:space="preserve"> operat</w:t>
              </w:r>
            </w:ins>
            <w:ins w:id="33" w:author="Joint Commenters 111425" w:date="2025-11-14T13:38:00Z" w16du:dateUtc="2025-11-14T18:38:00Z">
              <w:r w:rsidR="00222AF4">
                <w:rPr>
                  <w:rFonts w:ascii="Arial" w:eastAsia="Arial" w:hAnsi="Arial" w:cs="Arial"/>
                  <w:color w:val="000000"/>
                </w:rPr>
                <w:t>e</w:t>
              </w:r>
            </w:ins>
            <w:ins w:id="34" w:author="Joint Commenters 111425" w:date="2025-11-14T11:05:00Z">
              <w:r w:rsidR="00A66484">
                <w:rPr>
                  <w:rFonts w:ascii="Arial" w:eastAsia="Arial" w:hAnsi="Arial" w:cs="Arial"/>
                  <w:color w:val="000000"/>
                </w:rPr>
                <w:t xml:space="preserve"> as a nodal, SCED-dispatchable CLR with certain caveats designed to protect reliability outcomes, the CLR should be permitted earlier energization. </w:t>
              </w:r>
            </w:ins>
            <w:r w:rsidRPr="00602041">
              <w:rPr>
                <w:rFonts w:ascii="Arial" w:hAnsi="Arial"/>
              </w:rPr>
              <w:t xml:space="preserve"> </w:t>
            </w:r>
          </w:p>
          <w:p w14:paraId="3E60293E" w14:textId="705D44C2" w:rsidR="00602041" w:rsidRPr="00602041" w:rsidRDefault="00602041" w:rsidP="00602041">
            <w:pPr>
              <w:rPr>
                <w:rFonts w:ascii="Arial" w:hAnsi="Arial"/>
              </w:rPr>
            </w:pPr>
            <w:r w:rsidRPr="00602041">
              <w:rPr>
                <w:rFonts w:ascii="Arial" w:hAnsi="Arial"/>
              </w:rPr>
              <w:t xml:space="preserve">Allowing new loads to be studied as CLRs today increases planning efficiency and targets </w:t>
            </w:r>
            <w:ins w:id="35" w:author="Joint Commenters 111425" w:date="2025-11-14T11:06:00Z" w16du:dateUtc="2025-11-14T17:06:00Z">
              <w:r w:rsidR="00A66484">
                <w:rPr>
                  <w:rFonts w:ascii="Arial" w:hAnsi="Arial"/>
                </w:rPr>
                <w:t xml:space="preserve">earlier justification of </w:t>
              </w:r>
            </w:ins>
            <w:r w:rsidRPr="00602041">
              <w:rPr>
                <w:rFonts w:ascii="Arial" w:hAnsi="Arial"/>
              </w:rPr>
              <w:t>ratepayer funded transmission upgrade</w:t>
            </w:r>
            <w:ins w:id="36" w:author="Joint Commenters 111425" w:date="2025-11-14T11:06:00Z" w16du:dateUtc="2025-11-14T17:06:00Z">
              <w:r w:rsidR="00A66484">
                <w:rPr>
                  <w:rFonts w:ascii="Arial" w:hAnsi="Arial"/>
                </w:rPr>
                <w:t>s</w:t>
              </w:r>
            </w:ins>
            <w:r w:rsidRPr="00602041">
              <w:rPr>
                <w:rFonts w:ascii="Arial" w:hAnsi="Arial"/>
              </w:rPr>
              <w:t>, while giving loads faster energization with delivery risk borne by the Customer that chose to do so.  This approach aligns with NPRR1188’s CLR operational framework and should be in force before any electing load studied now is energized.</w:t>
            </w:r>
          </w:p>
          <w:p w14:paraId="0A1B155B" w14:textId="0578630B" w:rsidR="00602041" w:rsidRPr="00602041" w:rsidRDefault="00602041" w:rsidP="00A66484">
            <w:pPr>
              <w:spacing w:before="120" w:after="120"/>
              <w:rPr>
                <w:rFonts w:ascii="Arial" w:hAnsi="Arial"/>
              </w:rPr>
            </w:pPr>
            <w:r w:rsidRPr="00602041">
              <w:rPr>
                <w:rFonts w:ascii="Arial" w:hAnsi="Arial"/>
              </w:rPr>
              <w:t>On October 23, 2025, ERCOT presentation at the PUCT Open Meeting emphasized need to accelerate the implementation of NPRR1188 immediately after RTC effort.  ERCOT stated that “Large Loads which are flexible could utilize available transmission capacity if they are willing to curtail under certain conditions.”  It is urgent that this PGRR advance in parallel to ensure seamless integration and planning alignment.</w:t>
            </w:r>
            <w:ins w:id="37" w:author="Joint Commenters 111425" w:date="2025-11-14T11:07:00Z" w16du:dateUtc="2025-11-14T17:07:00Z">
              <w:r w:rsidR="00A66484">
                <w:rPr>
                  <w:rFonts w:ascii="Arial" w:hAnsi="Arial"/>
                </w:rPr>
                <w:t xml:space="preserve">  </w:t>
              </w:r>
            </w:ins>
            <w:ins w:id="38" w:author="Joint Commenters 111425" w:date="2025-11-14T11:07:00Z">
              <w:r w:rsidR="00A66484">
                <w:rPr>
                  <w:rFonts w:ascii="Arial" w:eastAsia="Arial" w:hAnsi="Arial" w:cs="Arial"/>
                  <w:color w:val="000000"/>
                </w:rPr>
                <w:t>Advancing this PGRR in parallel ensures planning alignment with NPRR1188: LLIS remains the firm planning basis, provisional energization is permitted only for nodal CLRs, SCED governs dispatch and curtailment in Real-Time, and IROLs or other limits requiring project upgrades identified in the LLIS will gate provisional energization.</w:t>
              </w:r>
            </w:ins>
          </w:p>
        </w:tc>
      </w:tr>
    </w:tbl>
    <w:p w14:paraId="2764F052" w14:textId="77777777" w:rsidR="00602041" w:rsidRDefault="00602041" w:rsidP="0060204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D664122" w14:textId="77777777">
        <w:trPr>
          <w:trHeight w:val="350"/>
        </w:trPr>
        <w:tc>
          <w:tcPr>
            <w:tcW w:w="10440" w:type="dxa"/>
            <w:tcBorders>
              <w:bottom w:val="single" w:sz="4" w:space="0" w:color="auto"/>
            </w:tcBorders>
            <w:shd w:val="clear" w:color="auto" w:fill="FFFFFF"/>
            <w:vAlign w:val="center"/>
          </w:tcPr>
          <w:p w14:paraId="1BE5E3F0" w14:textId="77777777" w:rsidR="00152993" w:rsidRDefault="00152993">
            <w:pPr>
              <w:pStyle w:val="Header"/>
              <w:jc w:val="center"/>
            </w:pPr>
            <w:r>
              <w:t xml:space="preserve">Revised Proposed </w:t>
            </w:r>
            <w:r w:rsidR="00C158EE">
              <w:t xml:space="preserve">Guide </w:t>
            </w:r>
            <w:r>
              <w:t>Language</w:t>
            </w:r>
          </w:p>
        </w:tc>
      </w:tr>
    </w:tbl>
    <w:p w14:paraId="0A3C4262" w14:textId="77777777" w:rsidR="00602041" w:rsidRPr="00602041" w:rsidRDefault="00602041" w:rsidP="00602041">
      <w:pPr>
        <w:spacing w:before="120" w:after="120"/>
        <w:rPr>
          <w:b/>
          <w:bCs/>
        </w:rPr>
      </w:pPr>
      <w:r w:rsidRPr="00602041">
        <w:rPr>
          <w:b/>
          <w:bCs/>
        </w:rPr>
        <w:t>2.1</w:t>
      </w:r>
      <w:r w:rsidRPr="00602041">
        <w:rPr>
          <w:b/>
          <w:bCs/>
        </w:rPr>
        <w:tab/>
        <w:t>DEFINITIONS</w:t>
      </w:r>
    </w:p>
    <w:p w14:paraId="44CB50B7" w14:textId="0970D5FB" w:rsidR="00602041" w:rsidRPr="00602041" w:rsidDel="00A66484" w:rsidRDefault="00602041" w:rsidP="00602041">
      <w:pPr>
        <w:keepNext/>
        <w:tabs>
          <w:tab w:val="left" w:pos="900"/>
        </w:tabs>
        <w:spacing w:before="240" w:after="240"/>
        <w:ind w:left="900" w:hanging="900"/>
        <w:outlineLvl w:val="1"/>
        <w:rPr>
          <w:ins w:id="39" w:author="Luminary Strategies" w:date="2025-10-31T17:35:00Z"/>
          <w:del w:id="40" w:author="Joint Commenters 111425" w:date="2025-11-14T11:09:00Z" w16du:dateUtc="2025-11-14T17:09:00Z"/>
          <w:b/>
          <w:szCs w:val="20"/>
        </w:rPr>
      </w:pPr>
      <w:ins w:id="41" w:author="Luminary Strategies" w:date="2025-10-31T17:36:00Z">
        <w:del w:id="42" w:author="Joint Commenters 111425" w:date="2025-11-14T11:09:00Z" w16du:dateUtc="2025-11-14T17:09:00Z">
          <w:r w:rsidRPr="00602041" w:rsidDel="00A66484">
            <w:rPr>
              <w:b/>
              <w:szCs w:val="20"/>
            </w:rPr>
            <w:delText>Controllable Load Reource (</w:delText>
          </w:r>
        </w:del>
      </w:ins>
      <w:ins w:id="43" w:author="Luminary Strategies" w:date="2025-10-31T17:35:00Z">
        <w:del w:id="44" w:author="Joint Commenters 111425" w:date="2025-11-14T11:09:00Z" w16du:dateUtc="2025-11-14T17:09:00Z">
          <w:r w:rsidRPr="00602041" w:rsidDel="00A66484">
            <w:rPr>
              <w:b/>
              <w:szCs w:val="20"/>
            </w:rPr>
            <w:delText>CLR</w:delText>
          </w:r>
        </w:del>
      </w:ins>
      <w:ins w:id="45" w:author="Luminary Strategies" w:date="2025-10-31T17:36:00Z">
        <w:del w:id="46" w:author="Joint Commenters 111425" w:date="2025-11-14T11:09:00Z" w16du:dateUtc="2025-11-14T17:09:00Z">
          <w:r w:rsidRPr="00602041" w:rsidDel="00A66484">
            <w:rPr>
              <w:b/>
              <w:szCs w:val="20"/>
            </w:rPr>
            <w:delText>)</w:delText>
          </w:r>
        </w:del>
      </w:ins>
      <w:ins w:id="47" w:author="Luminary Strategies" w:date="2025-10-31T17:35:00Z">
        <w:del w:id="48" w:author="Joint Commenters 111425" w:date="2025-11-14T11:09:00Z" w16du:dateUtc="2025-11-14T17:09:00Z">
          <w:r w:rsidRPr="00602041" w:rsidDel="00A66484">
            <w:rPr>
              <w:b/>
              <w:szCs w:val="20"/>
            </w:rPr>
            <w:delText xml:space="preserve"> Election Study</w:delText>
          </w:r>
        </w:del>
      </w:ins>
    </w:p>
    <w:p w14:paraId="46E44F47" w14:textId="35FB716F" w:rsidR="00602041" w:rsidRPr="00602041" w:rsidDel="00A66484" w:rsidRDefault="00602041" w:rsidP="00602041">
      <w:pPr>
        <w:spacing w:after="240"/>
        <w:rPr>
          <w:ins w:id="49" w:author="Luminary Strategies" w:date="2025-11-01T17:23:00Z"/>
          <w:del w:id="50" w:author="Joint Commenters 111425" w:date="2025-11-14T11:09:00Z" w16du:dateUtc="2025-11-14T17:09:00Z"/>
        </w:rPr>
      </w:pPr>
      <w:ins w:id="51" w:author="Luminary Strategies" w:date="2025-11-01T17:23:00Z">
        <w:del w:id="52" w:author="Joint Commenters 111425" w:date="2025-11-14T11:09:00Z" w16du:dateUtc="2025-11-14T17:09:00Z">
          <w:r w:rsidRPr="00602041" w:rsidDel="00A66484">
            <w:delText xml:space="preserve">A parallel, non-firm interconnection study performed at the request of an Interconnecting Large Load Entity (ILLE) to evaluate whether constraints can be mitigated by operating the proposed Large Load as a Controllable Load Resource (CLR). </w:delText>
          </w:r>
        </w:del>
      </w:ins>
    </w:p>
    <w:p w14:paraId="3FC2259E" w14:textId="77777777" w:rsidR="00602041" w:rsidRPr="00602041" w:rsidRDefault="00602041" w:rsidP="00602041">
      <w:pPr>
        <w:keepNext/>
        <w:tabs>
          <w:tab w:val="left" w:pos="900"/>
        </w:tabs>
        <w:spacing w:before="240" w:after="240"/>
        <w:ind w:left="900" w:hanging="900"/>
        <w:outlineLvl w:val="1"/>
        <w:rPr>
          <w:b/>
          <w:szCs w:val="20"/>
        </w:rPr>
      </w:pPr>
      <w:r w:rsidRPr="00602041">
        <w:rPr>
          <w:b/>
          <w:szCs w:val="20"/>
        </w:rPr>
        <w:lastRenderedPageBreak/>
        <w:t>Manual System Adjustment</w:t>
      </w:r>
    </w:p>
    <w:p w14:paraId="1629FB8A" w14:textId="77777777" w:rsidR="00602041" w:rsidRPr="00602041" w:rsidRDefault="00602041" w:rsidP="00602041">
      <w:pPr>
        <w:keepNext/>
        <w:spacing w:after="240"/>
        <w:rPr>
          <w:b/>
          <w:sz w:val="40"/>
          <w:szCs w:val="40"/>
        </w:rPr>
      </w:pPr>
      <w:r w:rsidRPr="00602041">
        <w:t xml:space="preserve">Operator actions, with consequences allowed by Section 4, Transmission Planning Criteria, in response to an outage in the ERCOT System, including, but not limited to circuit switching or changes to schedules of </w:t>
      </w:r>
      <w:ins w:id="53" w:author="Luminary Strategies" w:date="2025-10-31T17:45:00Z">
        <w:r w:rsidRPr="00602041">
          <w:t xml:space="preserve">Controllable Load Resources (CLRs), </w:t>
        </w:r>
      </w:ins>
      <w:r w:rsidRPr="00602041">
        <w:t>Generation Resources, but excluding the physical repair or replacement of any damaged equipment.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46"/>
      </w:tblGrid>
      <w:tr w:rsidR="00602041" w:rsidRPr="00602041" w14:paraId="1D3D87BD" w14:textId="77777777" w:rsidTr="00B20BEF">
        <w:trPr>
          <w:trHeight w:val="42"/>
        </w:trPr>
        <w:tc>
          <w:tcPr>
            <w:tcW w:w="9346" w:type="dxa"/>
            <w:shd w:val="clear" w:color="auto" w:fill="E0E0E0"/>
          </w:tcPr>
          <w:p w14:paraId="63A38824" w14:textId="77777777" w:rsidR="00602041" w:rsidRPr="00602041" w:rsidRDefault="00602041" w:rsidP="00602041">
            <w:pPr>
              <w:spacing w:before="120" w:after="240"/>
              <w:rPr>
                <w:b/>
                <w:i/>
                <w:iCs/>
              </w:rPr>
            </w:pPr>
            <w:bookmarkStart w:id="54" w:name="_Hlk197439634"/>
            <w:r w:rsidRPr="00602041">
              <w:rPr>
                <w:b/>
                <w:i/>
                <w:iCs/>
              </w:rPr>
              <w:t>[PGRR118:  Replace the definition “Manual System Adjustment” above with the following upon system implementation of NPRR1246:]</w:t>
            </w:r>
          </w:p>
          <w:p w14:paraId="13AAB0F6" w14:textId="77777777" w:rsidR="00602041" w:rsidRPr="00602041" w:rsidRDefault="00602041" w:rsidP="00602041">
            <w:pPr>
              <w:keepNext/>
              <w:tabs>
                <w:tab w:val="left" w:pos="900"/>
              </w:tabs>
              <w:spacing w:after="240"/>
              <w:ind w:left="900" w:hanging="900"/>
              <w:outlineLvl w:val="1"/>
              <w:rPr>
                <w:b/>
                <w:szCs w:val="20"/>
              </w:rPr>
            </w:pPr>
            <w:r w:rsidRPr="00602041">
              <w:rPr>
                <w:b/>
                <w:szCs w:val="20"/>
              </w:rPr>
              <w:t>Manual System Adjustment</w:t>
            </w:r>
          </w:p>
          <w:p w14:paraId="165385B7" w14:textId="77777777" w:rsidR="00602041" w:rsidRPr="00602041" w:rsidRDefault="00602041" w:rsidP="00602041">
            <w:pPr>
              <w:keepNext/>
              <w:tabs>
                <w:tab w:val="left" w:pos="0"/>
              </w:tabs>
              <w:spacing w:after="240"/>
              <w:outlineLvl w:val="1"/>
              <w:rPr>
                <w:iCs/>
              </w:rPr>
            </w:pPr>
            <w:r w:rsidRPr="00602041">
              <w:t xml:space="preserve">Operator actions, with consequences allowed by Section 4, Transmission Planning Criteria, in response to an outage in the ERCOT System, including, but not limited to circuit switching or changes to schedules of </w:t>
            </w:r>
            <w:ins w:id="55" w:author="Luminary Strategies" w:date="2025-10-31T17:45:00Z">
              <w:r w:rsidRPr="00602041">
                <w:t xml:space="preserve">Controllable Load Resources (CLRs), </w:t>
              </w:r>
            </w:ins>
            <w:r w:rsidRPr="00602041">
              <w:t>Generation Resources and Energy Storage Resources (ESRs), but excluding the physical repair or replacement of any damaged equipment.</w:t>
            </w:r>
          </w:p>
        </w:tc>
      </w:tr>
    </w:tbl>
    <w:p w14:paraId="5C8D115C" w14:textId="77777777" w:rsidR="00602041" w:rsidRPr="00602041" w:rsidRDefault="00602041" w:rsidP="00602041">
      <w:pPr>
        <w:keepNext/>
        <w:widowControl w:val="0"/>
        <w:tabs>
          <w:tab w:val="left" w:pos="1260"/>
        </w:tabs>
        <w:spacing w:before="240" w:after="240"/>
        <w:ind w:left="1260" w:hanging="1260"/>
        <w:outlineLvl w:val="3"/>
        <w:rPr>
          <w:b/>
          <w:bCs/>
          <w:snapToGrid w:val="0"/>
          <w:szCs w:val="20"/>
          <w:lang w:val="x-none" w:eastAsia="x-none"/>
        </w:rPr>
      </w:pPr>
      <w:bookmarkStart w:id="56" w:name="_Toc194046302"/>
      <w:bookmarkEnd w:id="54"/>
      <w:r w:rsidRPr="00602041">
        <w:rPr>
          <w:b/>
          <w:bCs/>
          <w:snapToGrid w:val="0"/>
          <w:szCs w:val="20"/>
          <w:lang w:val="x-none" w:eastAsia="x-none"/>
        </w:rPr>
        <w:t>4.1.1.1</w:t>
      </w:r>
      <w:r w:rsidRPr="00602041">
        <w:rPr>
          <w:b/>
          <w:bCs/>
          <w:snapToGrid w:val="0"/>
          <w:szCs w:val="20"/>
          <w:lang w:val="x-none" w:eastAsia="x-none"/>
        </w:rPr>
        <w:tab/>
        <w:t>Planning Assumptions</w:t>
      </w:r>
      <w:bookmarkEnd w:id="56"/>
    </w:p>
    <w:p w14:paraId="2ADFDD00" w14:textId="77777777" w:rsidR="00602041" w:rsidRPr="00602041" w:rsidRDefault="00602041" w:rsidP="00602041">
      <w:pPr>
        <w:spacing w:after="240"/>
        <w:ind w:left="720" w:hanging="720"/>
        <w:rPr>
          <w:iCs/>
          <w:szCs w:val="20"/>
          <w:lang w:val="x-none" w:eastAsia="x-none"/>
        </w:rPr>
      </w:pPr>
      <w:r w:rsidRPr="00602041">
        <w:rPr>
          <w:iCs/>
          <w:szCs w:val="20"/>
          <w:lang w:val="x-none" w:eastAsia="x-none"/>
        </w:rPr>
        <w:t>(1)</w:t>
      </w:r>
      <w:r w:rsidRPr="00602041">
        <w:rPr>
          <w:iCs/>
          <w:szCs w:val="20"/>
          <w:lang w:val="x-none" w:eastAsia="x-none"/>
        </w:rPr>
        <w:tab/>
        <w:t xml:space="preserve">A contingency loss of an element includes the loss of an element with or without a single line-to-ground or three-phase fault.    </w:t>
      </w:r>
    </w:p>
    <w:p w14:paraId="692E1606" w14:textId="77777777" w:rsidR="00602041" w:rsidRPr="00602041" w:rsidRDefault="00602041" w:rsidP="00602041">
      <w:pPr>
        <w:spacing w:after="240"/>
        <w:ind w:left="720" w:hanging="720"/>
        <w:rPr>
          <w:iCs/>
          <w:szCs w:val="20"/>
          <w:lang w:val="x-none" w:eastAsia="x-none"/>
        </w:rPr>
      </w:pPr>
      <w:r w:rsidRPr="00602041">
        <w:rPr>
          <w:iCs/>
          <w:szCs w:val="20"/>
          <w:lang w:val="x-none" w:eastAsia="x-none"/>
        </w:rPr>
        <w:t>(2)</w:t>
      </w:r>
      <w:r w:rsidRPr="00602041">
        <w:rPr>
          <w:iCs/>
          <w:szCs w:val="20"/>
          <w:lang w:val="x-none" w:eastAsia="x-none"/>
        </w:rPr>
        <w:tab/>
        <w:t>A common tower outage is the contingency loss of a double-circuit transmission line consisting of two circuits sharing a tower for 0.5 miles or greater.</w:t>
      </w:r>
    </w:p>
    <w:p w14:paraId="280FD9E5" w14:textId="77777777" w:rsidR="00602041" w:rsidRPr="00602041" w:rsidRDefault="00602041" w:rsidP="00602041">
      <w:pPr>
        <w:spacing w:after="240"/>
        <w:ind w:left="720" w:hanging="720"/>
        <w:rPr>
          <w:iCs/>
          <w:szCs w:val="20"/>
          <w:lang w:val="x-none" w:eastAsia="x-none"/>
        </w:rPr>
      </w:pPr>
      <w:r w:rsidRPr="00602041">
        <w:rPr>
          <w:iCs/>
          <w:szCs w:val="20"/>
          <w:lang w:val="x-none" w:eastAsia="x-none"/>
        </w:rPr>
        <w:t>(3)</w:t>
      </w:r>
      <w:r w:rsidRPr="00602041">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602041">
        <w:rPr>
          <w:iCs/>
          <w:szCs w:val="20"/>
          <w:lang w:eastAsia="x-none"/>
        </w:rPr>
        <w:t>Registration data</w:t>
      </w:r>
      <w:r w:rsidRPr="00602041">
        <w:rPr>
          <w:iCs/>
          <w:szCs w:val="20"/>
          <w:lang w:val="x-none" w:eastAsia="x-none"/>
        </w:rPr>
        <w:t>.</w:t>
      </w:r>
    </w:p>
    <w:p w14:paraId="0326E762" w14:textId="77777777" w:rsidR="00602041" w:rsidRPr="00602041" w:rsidRDefault="00602041" w:rsidP="00602041">
      <w:pPr>
        <w:spacing w:after="240"/>
        <w:ind w:left="720" w:hanging="720"/>
        <w:rPr>
          <w:iCs/>
          <w:szCs w:val="20"/>
          <w:lang w:val="x-none" w:eastAsia="x-none"/>
        </w:rPr>
      </w:pPr>
      <w:r w:rsidRPr="00602041">
        <w:rPr>
          <w:iCs/>
          <w:szCs w:val="20"/>
          <w:lang w:val="x-none" w:eastAsia="x-none"/>
        </w:rPr>
        <w:t>(4)</w:t>
      </w:r>
      <w:r w:rsidRPr="00602041">
        <w:rPr>
          <w:iCs/>
          <w:szCs w:val="20"/>
          <w:lang w:val="x-none" w:eastAsia="x-none"/>
        </w:rPr>
        <w:tab/>
        <w:t>The contingency loss of a single generating unit shall include the loss of an entire Combined Cycle Train, if that is the expected consequence.</w:t>
      </w:r>
    </w:p>
    <w:p w14:paraId="06874F21" w14:textId="77777777" w:rsidR="00602041" w:rsidRPr="00602041" w:rsidRDefault="00602041" w:rsidP="00602041">
      <w:pPr>
        <w:spacing w:after="240"/>
        <w:ind w:left="720" w:hanging="720"/>
        <w:rPr>
          <w:iCs/>
          <w:szCs w:val="20"/>
          <w:lang w:val="x-none" w:eastAsia="x-none"/>
        </w:rPr>
      </w:pPr>
      <w:r w:rsidRPr="00602041">
        <w:rPr>
          <w:iCs/>
          <w:szCs w:val="20"/>
          <w:lang w:val="x-none" w:eastAsia="x-none"/>
        </w:rPr>
        <w:t>(5)</w:t>
      </w:r>
      <w:r w:rsidRPr="00602041">
        <w:rPr>
          <w:iCs/>
          <w:szCs w:val="20"/>
          <w:lang w:val="x-none" w:eastAsia="x-none"/>
        </w:rPr>
        <w:tab/>
        <w:t>The following assumptions may be applied to planning studies:</w:t>
      </w:r>
    </w:p>
    <w:p w14:paraId="0FF36522" w14:textId="77777777" w:rsidR="00602041" w:rsidRPr="00602041" w:rsidRDefault="00602041" w:rsidP="00602041">
      <w:pPr>
        <w:spacing w:after="240"/>
        <w:ind w:left="1440" w:hanging="720"/>
        <w:rPr>
          <w:szCs w:val="20"/>
          <w:lang w:val="x-none" w:eastAsia="x-none"/>
        </w:rPr>
      </w:pPr>
      <w:r w:rsidRPr="00602041">
        <w:rPr>
          <w:szCs w:val="20"/>
          <w:lang w:val="x-none" w:eastAsia="x-none"/>
        </w:rPr>
        <w:t>(a)</w:t>
      </w:r>
      <w:r w:rsidRPr="00602041">
        <w:rPr>
          <w:szCs w:val="20"/>
          <w:lang w:val="x-none" w:eastAsia="x-none"/>
        </w:rPr>
        <w:tab/>
        <w:t>Reasonable variations of load forecast, including forecasted load growth based on Substantiated Load;</w:t>
      </w:r>
    </w:p>
    <w:p w14:paraId="077B800B" w14:textId="77777777" w:rsidR="00602041" w:rsidRPr="00602041" w:rsidRDefault="00602041" w:rsidP="00602041">
      <w:pPr>
        <w:spacing w:after="240"/>
        <w:ind w:left="1440" w:hanging="720"/>
        <w:rPr>
          <w:szCs w:val="20"/>
          <w:lang w:val="x-none" w:eastAsia="x-none"/>
        </w:rPr>
      </w:pPr>
      <w:r w:rsidRPr="00602041">
        <w:rPr>
          <w:szCs w:val="20"/>
          <w:lang w:val="x-none" w:eastAsia="x-none"/>
        </w:rPr>
        <w:t>(b)</w:t>
      </w:r>
      <w:r w:rsidRPr="00602041">
        <w:rPr>
          <w:szCs w:val="20"/>
          <w:lang w:val="x-none" w:eastAsia="x-none"/>
        </w:rPr>
        <w:tab/>
        <w:t>Reasonable variations of generation commitment and dispatch applicable to transmission planning analyses on a case-by-case basis may include, but are not limited to, the following methods:</w:t>
      </w:r>
    </w:p>
    <w:p w14:paraId="27EBE127" w14:textId="77777777" w:rsidR="00602041" w:rsidRPr="00602041" w:rsidRDefault="00602041" w:rsidP="00602041">
      <w:pPr>
        <w:spacing w:after="240"/>
        <w:ind w:left="2160" w:hanging="720"/>
      </w:pPr>
      <w:r w:rsidRPr="00602041">
        <w:t>(i)</w:t>
      </w:r>
      <w:r w:rsidRPr="00602041">
        <w:tab/>
        <w:t xml:space="preserve">Production cost model simulation, security constrained optimal power flow, or similar modeling tools that analyze the ERCOT System using hourly generation dispatch assumptions; </w:t>
      </w:r>
    </w:p>
    <w:p w14:paraId="1F296B60" w14:textId="77777777" w:rsidR="00602041" w:rsidRPr="00602041" w:rsidRDefault="00602041" w:rsidP="00602041">
      <w:pPr>
        <w:spacing w:after="240"/>
        <w:ind w:left="2160" w:hanging="720"/>
      </w:pPr>
      <w:r w:rsidRPr="00602041">
        <w:lastRenderedPageBreak/>
        <w:t>(ii)</w:t>
      </w:r>
      <w:r w:rsidRPr="00602041">
        <w:tab/>
        <w:t>Modeling of high levels of intermittent generation conditions; or</w:t>
      </w:r>
    </w:p>
    <w:p w14:paraId="130907AC" w14:textId="77777777" w:rsidR="00602041" w:rsidRPr="00602041" w:rsidRDefault="00602041" w:rsidP="00602041">
      <w:pPr>
        <w:spacing w:after="240"/>
        <w:ind w:left="2160" w:hanging="720"/>
      </w:pPr>
      <w:r w:rsidRPr="00602041">
        <w:t>(iii)</w:t>
      </w:r>
      <w:r w:rsidRPr="00602041">
        <w:tab/>
        <w:t>Modeling of low levels of or no intermittent generation conditions.</w:t>
      </w:r>
    </w:p>
    <w:p w14:paraId="5C781FBF" w14:textId="77777777" w:rsidR="00602041" w:rsidRPr="00602041" w:rsidRDefault="00602041" w:rsidP="00602041">
      <w:pPr>
        <w:spacing w:after="240"/>
        <w:ind w:left="720" w:hanging="720"/>
        <w:rPr>
          <w:iCs/>
          <w:szCs w:val="20"/>
          <w:lang w:eastAsia="x-none"/>
        </w:rPr>
      </w:pPr>
      <w:r w:rsidRPr="00602041">
        <w:rPr>
          <w:iCs/>
          <w:szCs w:val="20"/>
          <w:lang w:val="x-none" w:eastAsia="x-none"/>
        </w:rPr>
        <w:t>(</w:t>
      </w:r>
      <w:r w:rsidRPr="00602041">
        <w:rPr>
          <w:iCs/>
          <w:szCs w:val="20"/>
          <w:lang w:eastAsia="x-none"/>
        </w:rPr>
        <w:t>6</w:t>
      </w:r>
      <w:r w:rsidRPr="00602041">
        <w:rPr>
          <w:iCs/>
          <w:szCs w:val="20"/>
          <w:lang w:val="x-none" w:eastAsia="x-none"/>
        </w:rPr>
        <w:t>)</w:t>
      </w:r>
      <w:r w:rsidRPr="00602041">
        <w:rPr>
          <w:iCs/>
          <w:szCs w:val="20"/>
          <w:lang w:val="x-none" w:eastAsia="x-none"/>
        </w:rPr>
        <w:tab/>
      </w:r>
      <w:r w:rsidRPr="00602041">
        <w:rPr>
          <w:iCs/>
          <w:szCs w:val="20"/>
          <w:lang w:eastAsia="x-none"/>
        </w:rPr>
        <w:t xml:space="preserve">Assumed Direct Current Tie (DC Tie) imports and exports will be curtailed as necessary to meet reliability criteria in planning studies.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041" w:rsidRPr="00602041" w14:paraId="623814F5" w14:textId="77777777" w:rsidTr="00B20BEF">
        <w:tc>
          <w:tcPr>
            <w:tcW w:w="9445" w:type="dxa"/>
            <w:tcBorders>
              <w:top w:val="single" w:sz="4" w:space="0" w:color="auto"/>
              <w:left w:val="single" w:sz="4" w:space="0" w:color="auto"/>
              <w:bottom w:val="single" w:sz="4" w:space="0" w:color="auto"/>
              <w:right w:val="single" w:sz="4" w:space="0" w:color="auto"/>
            </w:tcBorders>
            <w:shd w:val="clear" w:color="auto" w:fill="D9D9D9"/>
          </w:tcPr>
          <w:p w14:paraId="0766C4CF" w14:textId="77777777" w:rsidR="00602041" w:rsidRPr="00602041" w:rsidRDefault="00602041" w:rsidP="00602041">
            <w:pPr>
              <w:spacing w:before="120" w:after="240"/>
              <w:rPr>
                <w:b/>
                <w:i/>
              </w:rPr>
            </w:pPr>
            <w:r w:rsidRPr="00602041">
              <w:rPr>
                <w:b/>
                <w:i/>
              </w:rPr>
              <w:t>[PGRR115:  Insert paragraph (7) below upon system implementation of NPRR1234 and renumber accordingly:]</w:t>
            </w:r>
          </w:p>
          <w:p w14:paraId="0C98EFE6" w14:textId="77777777" w:rsidR="00602041" w:rsidRPr="00602041" w:rsidRDefault="00602041" w:rsidP="00602041">
            <w:pPr>
              <w:spacing w:after="240"/>
              <w:ind w:left="720" w:hanging="720"/>
              <w:rPr>
                <w:szCs w:val="20"/>
                <w:lang w:val="x-none" w:eastAsia="x-none"/>
              </w:rPr>
            </w:pPr>
            <w:r w:rsidRPr="00602041">
              <w:rPr>
                <w:iCs/>
                <w:szCs w:val="20"/>
                <w:lang w:eastAsia="x-none"/>
              </w:rPr>
              <w:t>(7)</w:t>
            </w:r>
            <w:r w:rsidRPr="00602041">
              <w:rPr>
                <w:iCs/>
                <w:szCs w:val="20"/>
                <w:lang w:eastAsia="x-none"/>
              </w:rPr>
              <w:tab/>
            </w:r>
            <w:r w:rsidRPr="00602041">
              <w:rPr>
                <w:iCs/>
                <w:szCs w:val="20"/>
                <w:lang w:val="x-none" w:eastAsia="x-none"/>
              </w:rPr>
              <w:t>Each Large Load included in a planning study shall be set to a level of Demand consistent with the current Load Commissioning Plan (LCP), if applicable.</w:t>
            </w:r>
          </w:p>
        </w:tc>
      </w:tr>
    </w:tbl>
    <w:p w14:paraId="1C88E302" w14:textId="77777777" w:rsidR="00602041" w:rsidRPr="00602041" w:rsidRDefault="00602041" w:rsidP="00602041">
      <w:pPr>
        <w:spacing w:before="240" w:after="240"/>
        <w:ind w:left="720" w:hanging="720"/>
      </w:pPr>
      <w:r w:rsidRPr="00602041">
        <w:t>(7)</w:t>
      </w:r>
      <w:r w:rsidRPr="00602041">
        <w:tab/>
        <w:t xml:space="preserve">Manual System Adjustments shall not increase the amount of consequential load loss following a common tower outage, or the contingency loss of a single generating unit, transmission circuit, transformer, shunt device, flexible alternating current transmission system (FACTS) </w:t>
      </w:r>
      <w:r w:rsidRPr="00602041">
        <w:rPr>
          <w:iCs/>
          <w:szCs w:val="20"/>
          <w:lang w:eastAsia="x-none"/>
        </w:rPr>
        <w:t>device</w:t>
      </w:r>
      <w:r w:rsidRPr="00602041">
        <w:t>, or DC Tie Resource or DC Tie Load, with or without a single line-to-ground fault.</w:t>
      </w:r>
    </w:p>
    <w:p w14:paraId="4A797BB3" w14:textId="10297F8B" w:rsidR="00602041" w:rsidRPr="00602041" w:rsidDel="003111D1" w:rsidRDefault="00602041" w:rsidP="00602041">
      <w:pPr>
        <w:ind w:left="720" w:hanging="720"/>
        <w:rPr>
          <w:ins w:id="57" w:author="Luminary Strategies" w:date="2025-10-31T17:47:00Z"/>
          <w:del w:id="58" w:author="Joint Commenters 111425" w:date="2025-11-14T11:13:00Z" w16du:dateUtc="2025-11-14T17:13:00Z"/>
          <w:iCs/>
        </w:rPr>
      </w:pPr>
      <w:ins w:id="59" w:author="Luminary Strategies" w:date="2025-10-31T17:47:00Z">
        <w:del w:id="60" w:author="Joint Commenters 111425" w:date="2025-11-14T11:13:00Z" w16du:dateUtc="2025-11-14T17:13:00Z">
          <w:r w:rsidRPr="00602041" w:rsidDel="003111D1">
            <w:rPr>
              <w:iCs/>
            </w:rPr>
            <w:delText xml:space="preserve">(8) </w:delText>
          </w:r>
          <w:r w:rsidRPr="00602041" w:rsidDel="003111D1">
            <w:rPr>
              <w:iCs/>
            </w:rPr>
            <w:tab/>
            <w:delText>A proposal by an Interconnecting Large Load Entity (ILLE) to energize a Controllable Load Resource (CLR) outside of its Load Commissioning Plan LCP is evaluated in a CLR Election Study.  The CLR Election Study is a non-firm interconnection sensitivity to evaluate whether identified transmission constraints can be</w:delText>
          </w:r>
        </w:del>
      </w:ins>
      <w:ins w:id="61" w:author="Luminary Strategies" w:date="2025-11-01T17:23:00Z">
        <w:del w:id="62" w:author="Joint Commenters 111425" w:date="2025-11-14T11:13:00Z" w16du:dateUtc="2025-11-14T17:13:00Z">
          <w:r w:rsidRPr="00602041" w:rsidDel="003111D1">
            <w:rPr>
              <w:iCs/>
            </w:rPr>
            <w:delText xml:space="preserve"> managed by operating the proposed Large Load as a CLR</w:delText>
          </w:r>
        </w:del>
      </w:ins>
      <w:ins w:id="63" w:author="Luminary Strategies" w:date="2025-10-31T17:47:00Z">
        <w:del w:id="64" w:author="Joint Commenters 111425" w:date="2025-11-14T11:13:00Z" w16du:dateUtc="2025-11-14T17:13:00Z">
          <w:r w:rsidRPr="00602041" w:rsidDel="003111D1">
            <w:rPr>
              <w:iCs/>
            </w:rPr>
            <w:delText xml:space="preserve">. </w:delText>
          </w:r>
        </w:del>
      </w:ins>
      <w:ins w:id="65" w:author="Luminary Strategies" w:date="2025-11-01T17:23:00Z">
        <w:del w:id="66" w:author="Joint Commenters 111425" w:date="2025-11-14T11:13:00Z" w16du:dateUtc="2025-11-14T17:13:00Z">
          <w:r w:rsidRPr="00602041" w:rsidDel="003111D1">
            <w:rPr>
              <w:iCs/>
            </w:rPr>
            <w:delText xml:space="preserve"> </w:delText>
          </w:r>
        </w:del>
      </w:ins>
      <w:ins w:id="67" w:author="Luminary Strategies" w:date="2025-10-31T17:47:00Z">
        <w:del w:id="68" w:author="Joint Commenters 111425" w:date="2025-11-14T11:13:00Z" w16du:dateUtc="2025-11-14T17:13:00Z">
          <w:r w:rsidRPr="00602041" w:rsidDel="003111D1">
            <w:rPr>
              <w:iCs/>
            </w:rPr>
            <w:delText xml:space="preserve">The CLR Election Study does not modify the scope or timing of the Large Load energization and interconnection as a firm </w:delText>
          </w:r>
        </w:del>
      </w:ins>
      <w:ins w:id="69" w:author="Luminary Strategies" w:date="2025-10-31T17:48:00Z">
        <w:del w:id="70" w:author="Joint Commenters 111425" w:date="2025-11-14T11:13:00Z" w16du:dateUtc="2025-11-14T17:13:00Z">
          <w:r w:rsidRPr="00602041" w:rsidDel="003111D1">
            <w:rPr>
              <w:iCs/>
            </w:rPr>
            <w:delText>L</w:delText>
          </w:r>
        </w:del>
      </w:ins>
      <w:ins w:id="71" w:author="Luminary Strategies" w:date="2025-10-31T17:47:00Z">
        <w:del w:id="72" w:author="Joint Commenters 111425" w:date="2025-11-14T11:13:00Z" w16du:dateUtc="2025-11-14T17:13:00Z">
          <w:r w:rsidRPr="00602041" w:rsidDel="003111D1">
            <w:rPr>
              <w:iCs/>
            </w:rPr>
            <w:delText xml:space="preserve">oad. </w:delText>
          </w:r>
        </w:del>
      </w:ins>
      <w:ins w:id="73" w:author="Luminary Strategies" w:date="2025-10-31T17:48:00Z">
        <w:del w:id="74" w:author="Joint Commenters 111425" w:date="2025-11-14T11:13:00Z" w16du:dateUtc="2025-11-14T17:13:00Z">
          <w:r w:rsidRPr="00602041" w:rsidDel="003111D1">
            <w:rPr>
              <w:iCs/>
            </w:rPr>
            <w:delText xml:space="preserve"> </w:delText>
          </w:r>
        </w:del>
      </w:ins>
      <w:ins w:id="75" w:author="Luminary Strategies" w:date="2025-10-31T17:47:00Z">
        <w:del w:id="76" w:author="Joint Commenters 111425" w:date="2025-11-14T11:13:00Z" w16du:dateUtc="2025-11-14T17:13:00Z">
          <w:r w:rsidRPr="00602041" w:rsidDel="003111D1">
            <w:rPr>
              <w:iCs/>
            </w:rPr>
            <w:delText>Findings may support provisional operating conditions or interim energization before any transmission network upgrades are completed.  To qualify:</w:delText>
          </w:r>
        </w:del>
      </w:ins>
    </w:p>
    <w:p w14:paraId="318B4FCE" w14:textId="230E9F52" w:rsidR="00602041" w:rsidRPr="00602041" w:rsidDel="003111D1" w:rsidRDefault="00602041" w:rsidP="00602041">
      <w:pPr>
        <w:ind w:left="720" w:hanging="720"/>
        <w:rPr>
          <w:ins w:id="77" w:author="Luminary Strategies" w:date="2025-10-31T17:47:00Z"/>
          <w:del w:id="78" w:author="Joint Commenters 111425" w:date="2025-11-14T11:13:00Z" w16du:dateUtc="2025-11-14T17:13:00Z"/>
        </w:rPr>
      </w:pPr>
    </w:p>
    <w:p w14:paraId="48815A24" w14:textId="5E8129DB" w:rsidR="00602041" w:rsidRPr="00602041" w:rsidDel="003111D1" w:rsidRDefault="00602041" w:rsidP="00602041">
      <w:pPr>
        <w:spacing w:after="240"/>
        <w:ind w:left="1440" w:hanging="720"/>
        <w:rPr>
          <w:ins w:id="79" w:author="Luminary Strategies" w:date="2025-10-31T17:47:00Z"/>
          <w:del w:id="80" w:author="Joint Commenters 111425" w:date="2025-11-14T11:13:00Z" w16du:dateUtc="2025-11-14T17:13:00Z"/>
          <w:szCs w:val="20"/>
          <w:lang w:val="x-none" w:eastAsia="x-none"/>
        </w:rPr>
      </w:pPr>
      <w:ins w:id="81" w:author="Luminary Strategies" w:date="2025-10-31T17:47:00Z">
        <w:del w:id="82" w:author="Joint Commenters 111425" w:date="2025-11-14T11:13:00Z" w16du:dateUtc="2025-11-14T17:13:00Z">
          <w:r w:rsidRPr="00602041" w:rsidDel="003111D1">
            <w:rPr>
              <w:szCs w:val="20"/>
              <w:lang w:val="x-none" w:eastAsia="x-none"/>
            </w:rPr>
            <w:delText>(a)</w:delText>
          </w:r>
          <w:r w:rsidRPr="00602041" w:rsidDel="003111D1">
            <w:rPr>
              <w:szCs w:val="20"/>
              <w:lang w:val="x-none" w:eastAsia="x-none"/>
            </w:rPr>
            <w:tab/>
            <w:delText>Steady state studies and evaluations of proposed Real-Time Energy Bids demonstrate that the operation of the proposed CLR can resolve the identified constraints;</w:delText>
          </w:r>
        </w:del>
      </w:ins>
    </w:p>
    <w:p w14:paraId="256BFBC9" w14:textId="07754EAD" w:rsidR="00602041" w:rsidRPr="00602041" w:rsidDel="003111D1" w:rsidRDefault="00602041" w:rsidP="00602041">
      <w:pPr>
        <w:spacing w:after="240"/>
        <w:ind w:left="1440" w:hanging="720"/>
        <w:rPr>
          <w:ins w:id="83" w:author="Luminary Strategies" w:date="2025-10-31T17:47:00Z"/>
          <w:del w:id="84" w:author="Joint Commenters 111425" w:date="2025-11-14T11:13:00Z" w16du:dateUtc="2025-11-14T17:13:00Z"/>
          <w:szCs w:val="20"/>
          <w:lang w:val="x-none" w:eastAsia="x-none"/>
        </w:rPr>
      </w:pPr>
      <w:ins w:id="85" w:author="Luminary Strategies" w:date="2025-10-31T17:47:00Z">
        <w:del w:id="86" w:author="Joint Commenters 111425" w:date="2025-11-14T11:13:00Z" w16du:dateUtc="2025-11-14T17:13:00Z">
          <w:r w:rsidRPr="00602041" w:rsidDel="003111D1">
            <w:rPr>
              <w:szCs w:val="20"/>
              <w:lang w:val="x-none" w:eastAsia="x-none"/>
            </w:rPr>
            <w:delText>(b)</w:delText>
          </w:r>
          <w:r w:rsidRPr="00602041" w:rsidDel="003111D1">
            <w:rPr>
              <w:szCs w:val="20"/>
              <w:lang w:val="x-none" w:eastAsia="x-none"/>
            </w:rPr>
            <w:tab/>
            <w:delText xml:space="preserve">For transmission screening, the TSP/ERCOT may redispatch the proposed CLR down to its </w:delText>
          </w:r>
        </w:del>
      </w:ins>
      <w:ins w:id="87" w:author="Luminary Strategies" w:date="2025-10-31T17:49:00Z">
        <w:del w:id="88" w:author="Joint Commenters 111425" w:date="2025-11-14T11:13:00Z" w16du:dateUtc="2025-11-14T17:13:00Z">
          <w:r w:rsidRPr="00602041" w:rsidDel="003111D1">
            <w:rPr>
              <w:szCs w:val="20"/>
              <w:lang w:val="x-none" w:eastAsia="x-none"/>
            </w:rPr>
            <w:delText>Low Power Consumption (</w:delText>
          </w:r>
        </w:del>
      </w:ins>
      <w:ins w:id="89" w:author="Luminary Strategies" w:date="2025-10-31T17:47:00Z">
        <w:del w:id="90" w:author="Joint Commenters 111425" w:date="2025-11-14T11:13:00Z" w16du:dateUtc="2025-11-14T17:13:00Z">
          <w:r w:rsidRPr="00602041" w:rsidDel="003111D1">
            <w:rPr>
              <w:szCs w:val="20"/>
              <w:lang w:val="x-none" w:eastAsia="x-none"/>
            </w:rPr>
            <w:delText>LPC</w:delText>
          </w:r>
        </w:del>
      </w:ins>
      <w:ins w:id="91" w:author="Luminary Strategies" w:date="2025-10-31T17:49:00Z">
        <w:del w:id="92" w:author="Joint Commenters 111425" w:date="2025-11-14T11:13:00Z" w16du:dateUtc="2025-11-14T17:13:00Z">
          <w:r w:rsidRPr="00602041" w:rsidDel="003111D1">
            <w:rPr>
              <w:szCs w:val="20"/>
              <w:lang w:val="x-none" w:eastAsia="x-none"/>
            </w:rPr>
            <w:delText>)</w:delText>
          </w:r>
        </w:del>
      </w:ins>
      <w:ins w:id="93" w:author="Luminary Strategies" w:date="2025-10-31T17:47:00Z">
        <w:del w:id="94" w:author="Joint Commenters 111425" w:date="2025-11-14T11:13:00Z" w16du:dateUtc="2025-11-14T17:13:00Z">
          <w:r w:rsidRPr="00602041" w:rsidDel="003111D1">
            <w:rPr>
              <w:szCs w:val="20"/>
              <w:lang w:val="x-none" w:eastAsia="x-none"/>
            </w:rPr>
            <w:delText xml:space="preserve">, including 0 MW, to test mitigation of binding base case or  N-1 constraints. </w:delText>
          </w:r>
        </w:del>
      </w:ins>
      <w:ins w:id="95" w:author="Luminary Strategies" w:date="2025-10-31T17:49:00Z">
        <w:del w:id="96" w:author="Joint Commenters 111425" w:date="2025-11-14T11:13:00Z" w16du:dateUtc="2025-11-14T17:13:00Z">
          <w:r w:rsidRPr="00602041" w:rsidDel="003111D1">
            <w:rPr>
              <w:szCs w:val="20"/>
              <w:lang w:val="x-none" w:eastAsia="x-none"/>
            </w:rPr>
            <w:delText xml:space="preserve"> </w:delText>
          </w:r>
        </w:del>
      </w:ins>
      <w:ins w:id="97" w:author="Luminary Strategies" w:date="2025-10-31T17:47:00Z">
        <w:del w:id="98" w:author="Joint Commenters 111425" w:date="2025-11-14T11:13:00Z" w16du:dateUtc="2025-11-14T17:13:00Z">
          <w:r w:rsidRPr="00602041" w:rsidDel="003111D1">
            <w:rPr>
              <w:szCs w:val="20"/>
              <w:lang w:val="x-none" w:eastAsia="x-none"/>
            </w:rPr>
            <w:delText>Study modeling shall not represent any CLR ‘opt-out’ state; a CLR is either ON and following SCED or OUTL = Off-Line at 0 MW;</w:delText>
          </w:r>
        </w:del>
      </w:ins>
    </w:p>
    <w:p w14:paraId="3AA7064B" w14:textId="305D8BC7" w:rsidR="00602041" w:rsidRPr="00602041" w:rsidDel="003111D1" w:rsidRDefault="00602041" w:rsidP="00602041">
      <w:pPr>
        <w:spacing w:after="240"/>
        <w:ind w:left="1440" w:hanging="720"/>
        <w:rPr>
          <w:ins w:id="99" w:author="Luminary Strategies" w:date="2025-10-31T17:47:00Z"/>
          <w:del w:id="100" w:author="Joint Commenters 111425" w:date="2025-11-14T11:13:00Z" w16du:dateUtc="2025-11-14T17:13:00Z"/>
          <w:szCs w:val="20"/>
          <w:lang w:val="x-none" w:eastAsia="x-none"/>
        </w:rPr>
      </w:pPr>
      <w:ins w:id="101" w:author="Luminary Strategies" w:date="2025-10-31T17:47:00Z">
        <w:del w:id="102" w:author="Joint Commenters 111425" w:date="2025-11-14T11:13:00Z" w16du:dateUtc="2025-11-14T17:13:00Z">
          <w:r w:rsidRPr="00602041" w:rsidDel="003111D1">
            <w:rPr>
              <w:szCs w:val="20"/>
              <w:lang w:val="x-none" w:eastAsia="x-none"/>
            </w:rPr>
            <w:delText>(c)</w:delText>
          </w:r>
          <w:r w:rsidRPr="00602041" w:rsidDel="003111D1">
            <w:rPr>
              <w:szCs w:val="20"/>
              <w:lang w:val="x-none" w:eastAsia="x-none"/>
            </w:rPr>
            <w:tab/>
            <w:delText>The proposed CLR must not impact any specific IROLs or other reliability related transmission limits identified by ERCOT which it believes cannot be resolved with CLR dispatch;</w:delText>
          </w:r>
        </w:del>
      </w:ins>
    </w:p>
    <w:p w14:paraId="34A92E88" w14:textId="0FA13E31" w:rsidR="00602041" w:rsidRPr="00602041" w:rsidDel="003111D1" w:rsidRDefault="00602041" w:rsidP="00602041">
      <w:pPr>
        <w:spacing w:after="240"/>
        <w:ind w:left="1440" w:hanging="720"/>
        <w:rPr>
          <w:ins w:id="103" w:author="Luminary Strategies" w:date="2025-10-31T17:47:00Z"/>
          <w:del w:id="104" w:author="Joint Commenters 111425" w:date="2025-11-14T11:13:00Z" w16du:dateUtc="2025-11-14T17:13:00Z"/>
          <w:szCs w:val="20"/>
          <w:lang w:val="x-none" w:eastAsia="x-none"/>
        </w:rPr>
      </w:pPr>
      <w:ins w:id="105" w:author="Luminary Strategies" w:date="2025-10-31T17:47:00Z">
        <w:del w:id="106" w:author="Joint Commenters 111425" w:date="2025-11-14T11:13:00Z" w16du:dateUtc="2025-11-14T17:13:00Z">
          <w:r w:rsidRPr="00602041" w:rsidDel="003111D1">
            <w:rPr>
              <w:szCs w:val="20"/>
              <w:lang w:val="x-none" w:eastAsia="x-none"/>
            </w:rPr>
            <w:delText>(d)</w:delText>
          </w:r>
          <w:r w:rsidRPr="00602041" w:rsidDel="003111D1">
            <w:rPr>
              <w:szCs w:val="20"/>
              <w:lang w:val="x-none" w:eastAsia="x-none"/>
            </w:rPr>
            <w:tab/>
            <w:delText>The proposed CLR must provide sufficient information to enable the TSP to determine that the CLR request does not impair a previously submitted Large Load’s energization timing or desired energization levels; and</w:delText>
          </w:r>
        </w:del>
      </w:ins>
    </w:p>
    <w:p w14:paraId="596AF597" w14:textId="7526A803" w:rsidR="00602041" w:rsidRPr="00602041" w:rsidDel="003111D1" w:rsidRDefault="00602041" w:rsidP="00602041">
      <w:pPr>
        <w:spacing w:after="240"/>
        <w:ind w:left="1440" w:hanging="720"/>
        <w:rPr>
          <w:ins w:id="107" w:author="Luminary Strategies" w:date="2025-10-31T17:47:00Z"/>
          <w:del w:id="108" w:author="Joint Commenters 111425" w:date="2025-11-14T11:13:00Z" w16du:dateUtc="2025-11-14T17:13:00Z"/>
          <w:szCs w:val="20"/>
          <w:lang w:val="x-none" w:eastAsia="x-none"/>
        </w:rPr>
      </w:pPr>
      <w:ins w:id="109" w:author="Luminary Strategies" w:date="2025-10-31T17:47:00Z">
        <w:del w:id="110" w:author="Joint Commenters 111425" w:date="2025-11-14T11:13:00Z" w16du:dateUtc="2025-11-14T17:13:00Z">
          <w:r w:rsidRPr="00602041" w:rsidDel="003111D1">
            <w:rPr>
              <w:szCs w:val="20"/>
              <w:lang w:val="x-none" w:eastAsia="x-none"/>
            </w:rPr>
            <w:delText xml:space="preserve">(e) </w:delText>
          </w:r>
          <w:r w:rsidRPr="00602041" w:rsidDel="003111D1">
            <w:rPr>
              <w:szCs w:val="20"/>
              <w:lang w:val="x-none" w:eastAsia="x-none"/>
            </w:rPr>
            <w:tab/>
            <w:delText xml:space="preserve">The proposed CLR must be eligible to receive a nodal price; </w:delText>
          </w:r>
        </w:del>
      </w:ins>
    </w:p>
    <w:p w14:paraId="367727DE" w14:textId="7C1790DC" w:rsidR="003111D1" w:rsidRDefault="003111D1" w:rsidP="00CD26FC">
      <w:pPr>
        <w:spacing w:after="240"/>
        <w:ind w:left="720" w:hanging="720"/>
        <w:rPr>
          <w:ins w:id="111" w:author="Joint Commenters 111425" w:date="2025-11-14T11:13:00Z"/>
        </w:rPr>
      </w:pPr>
      <w:ins w:id="112" w:author="Joint Commenters 111425" w:date="2025-11-14T11:13:00Z">
        <w:r w:rsidRPr="005D15B3">
          <w:lastRenderedPageBreak/>
          <w:t>(8)</w:t>
        </w:r>
        <w:r w:rsidRPr="005D15B3">
          <w:tab/>
        </w:r>
      </w:ins>
      <w:ins w:id="113" w:author="Joint Commenters 111425" w:date="2025-11-14T11:17:00Z">
        <w:r w:rsidR="00CD26FC" w:rsidRPr="00CD26FC">
          <w:t>Upon completion of the LLIS, and upon the ILLE’s notice that it is ready to take service, the load may begin consuming prior to completion of the identified transmission facilities, provided the load has registered and is operating as a Controllable Load Resource (CLR).  Provisional energization under this paragraph is subject to the following:</w:t>
        </w:r>
      </w:ins>
    </w:p>
    <w:p w14:paraId="144151A8" w14:textId="6DB53171" w:rsidR="003111D1" w:rsidRPr="005D15B3" w:rsidRDefault="003111D1" w:rsidP="003111D1">
      <w:pPr>
        <w:spacing w:after="240"/>
        <w:ind w:left="1440" w:hanging="720"/>
        <w:rPr>
          <w:ins w:id="114" w:author="Joint Commenters 111425" w:date="2025-11-14T11:13:00Z"/>
        </w:rPr>
      </w:pPr>
      <w:ins w:id="115" w:author="Joint Commenters 111425" w:date="2025-11-14T11:13:00Z">
        <w:r w:rsidRPr="005D15B3">
          <w:t>(a)</w:t>
        </w:r>
        <w:r w:rsidRPr="005D15B3">
          <w:tab/>
          <w:t xml:space="preserve">Prior to advancing the proposed CLR to the QSA milestone, the Interconnecting Large Load Entity </w:t>
        </w:r>
      </w:ins>
      <w:ins w:id="116" w:author="Joint Commenters 111425" w:date="2025-11-14T11:18:00Z" w16du:dateUtc="2025-11-14T17:18:00Z">
        <w:r w:rsidR="00CD26FC">
          <w:t xml:space="preserve">(ILLE) </w:t>
        </w:r>
      </w:ins>
      <w:ins w:id="117" w:author="Joint Commenters 111425" w:date="2025-11-14T11:13:00Z">
        <w:r w:rsidRPr="005D15B3">
          <w:t>must provide the ERCOT Load Resource Registration Data Request Form to enable the TSP to determine that the request does not impair any previously submitted Large Load’s requested energization date or capacity.</w:t>
        </w:r>
      </w:ins>
    </w:p>
    <w:p w14:paraId="28E663FD" w14:textId="77777777" w:rsidR="003111D1" w:rsidRPr="005D15B3" w:rsidRDefault="003111D1" w:rsidP="003111D1">
      <w:pPr>
        <w:spacing w:after="240"/>
        <w:ind w:left="1440" w:hanging="720"/>
        <w:rPr>
          <w:ins w:id="118" w:author="Joint Commenters 111425" w:date="2025-11-14T11:13:00Z"/>
        </w:rPr>
      </w:pPr>
      <w:ins w:id="119" w:author="Joint Commenters 111425" w:date="2025-11-14T11:13:00Z">
        <w:r w:rsidRPr="005D15B3">
          <w:t>(b)</w:t>
        </w:r>
        <w:r w:rsidRPr="005D15B3">
          <w:tab/>
          <w:t xml:space="preserve">The load must </w:t>
        </w:r>
        <w:proofErr w:type="gramStart"/>
        <w:r w:rsidRPr="005D15B3">
          <w:t>participate in SCED as a CLR at all times</w:t>
        </w:r>
        <w:proofErr w:type="gramEnd"/>
        <w:r w:rsidRPr="005D15B3">
          <w:t xml:space="preserve"> it is consuming, so that SCED manages the load’s consumption level consistent with system constraints. A CLR is either ON and following SCED, or OUTL (Off-Line) at 0 MW.</w:t>
        </w:r>
      </w:ins>
    </w:p>
    <w:p w14:paraId="29969F1A" w14:textId="24768554" w:rsidR="003111D1" w:rsidRPr="005D15B3" w:rsidRDefault="003111D1" w:rsidP="003111D1">
      <w:pPr>
        <w:spacing w:after="240"/>
        <w:ind w:left="1440" w:hanging="720"/>
        <w:rPr>
          <w:ins w:id="120" w:author="Joint Commenters 111425" w:date="2025-11-14T11:13:00Z"/>
        </w:rPr>
      </w:pPr>
      <w:ins w:id="121" w:author="Joint Commenters 111425" w:date="2025-11-14T11:13:00Z">
        <w:r w:rsidRPr="005D15B3">
          <w:t>(c)</w:t>
        </w:r>
        <w:r w:rsidRPr="005D15B3">
          <w:tab/>
          <w:t xml:space="preserve">Price impacts and load curtailment required to prevent unacceptable thermal loadings will be determined by ERCOT during </w:t>
        </w:r>
      </w:ins>
      <w:ins w:id="122" w:author="Joint Commenters 111425" w:date="2025-11-14T13:16:00Z" w16du:dateUtc="2025-11-14T19:16:00Z">
        <w:r w:rsidR="008F5133">
          <w:t>R</w:t>
        </w:r>
      </w:ins>
      <w:ins w:id="123" w:author="Joint Commenters 111425" w:date="2025-11-14T11:13:00Z">
        <w:r w:rsidRPr="005D15B3">
          <w:t>eal-</w:t>
        </w:r>
      </w:ins>
      <w:ins w:id="124" w:author="Joint Commenters 111425" w:date="2025-11-14T13:16:00Z" w16du:dateUtc="2025-11-14T19:16:00Z">
        <w:r w:rsidR="008F5133">
          <w:t>T</w:t>
        </w:r>
      </w:ins>
      <w:ins w:id="125" w:author="Joint Commenters 111425" w:date="2025-11-14T11:13:00Z">
        <w:r w:rsidRPr="005D15B3">
          <w:t>ime operations and would depend on the system conditions existing at the time the facility is operating as a CLR.</w:t>
        </w:r>
      </w:ins>
    </w:p>
    <w:p w14:paraId="12627925" w14:textId="77777777" w:rsidR="003111D1" w:rsidRPr="005D15B3" w:rsidRDefault="003111D1" w:rsidP="003111D1">
      <w:pPr>
        <w:spacing w:after="240"/>
        <w:ind w:left="1440" w:hanging="720"/>
        <w:rPr>
          <w:ins w:id="126" w:author="Joint Commenters 111425" w:date="2025-11-14T11:13:00Z"/>
        </w:rPr>
      </w:pPr>
      <w:proofErr w:type="gramStart"/>
      <w:ins w:id="127" w:author="Joint Commenters 111425" w:date="2025-11-14T11:13:00Z">
        <w:r w:rsidRPr="005D15B3">
          <w:t>(d)</w:t>
        </w:r>
        <w:r w:rsidRPr="005D15B3">
          <w:tab/>
          <w:t>If</w:t>
        </w:r>
        <w:proofErr w:type="gramEnd"/>
        <w:r w:rsidRPr="005D15B3">
          <w:t xml:space="preserve"> curtailing the load would contribute to transmission security and CLR Energy Bids are insufficient to effect curtailment, ERCOT may direct the TSP to curtail the load, including </w:t>
        </w:r>
        <w:proofErr w:type="gramStart"/>
        <w:r w:rsidRPr="005D15B3">
          <w:t>by the use of</w:t>
        </w:r>
        <w:proofErr w:type="gramEnd"/>
        <w:r w:rsidRPr="005D15B3">
          <w:t xml:space="preserve"> disconnect devices or breaker operations; if time permits, ERCOT will inform the CLR’s QSE of such direction.</w:t>
        </w:r>
      </w:ins>
    </w:p>
    <w:p w14:paraId="66CE4BF8" w14:textId="77777777" w:rsidR="003111D1" w:rsidRPr="005D15B3" w:rsidRDefault="003111D1" w:rsidP="003111D1">
      <w:pPr>
        <w:spacing w:after="240"/>
        <w:ind w:left="1440" w:hanging="720"/>
        <w:rPr>
          <w:ins w:id="128" w:author="Joint Commenters 111425" w:date="2025-11-14T11:13:00Z"/>
        </w:rPr>
      </w:pPr>
      <w:ins w:id="129" w:author="Joint Commenters 111425" w:date="2025-11-14T11:13:00Z">
        <w:r w:rsidRPr="005D15B3">
          <w:t>(e)</w:t>
        </w:r>
        <w:r w:rsidRPr="005D15B3">
          <w:tab/>
          <w:t xml:space="preserve">The LLIS Report may identify limits, including Interconnection Reliability Operating Limits (IROLs) and non-thermal limits such as voltage or stability criteria that cannot be resolved via CLR redispatch; these may require the TSP and/or ERCOT to undertake and complete identified projects which must be implemented as a condition of energization. </w:t>
        </w:r>
      </w:ins>
    </w:p>
    <w:p w14:paraId="13454688" w14:textId="77777777" w:rsidR="003111D1" w:rsidRPr="005D15B3" w:rsidRDefault="003111D1" w:rsidP="003111D1">
      <w:pPr>
        <w:spacing w:after="240"/>
        <w:ind w:left="1440" w:hanging="720"/>
        <w:rPr>
          <w:ins w:id="130" w:author="Joint Commenters 111425" w:date="2025-11-14T11:13:00Z"/>
        </w:rPr>
      </w:pPr>
      <w:ins w:id="131" w:author="Joint Commenters 111425" w:date="2025-11-14T11:13:00Z">
        <w:r w:rsidRPr="005D15B3">
          <w:t>(f)</w:t>
        </w:r>
        <w:r w:rsidRPr="005D15B3">
          <w:tab/>
          <w:t xml:space="preserve">Registration and operation as a CLR under this paragraph </w:t>
        </w:r>
        <w:proofErr w:type="gramStart"/>
        <w:r w:rsidRPr="005D15B3">
          <w:t>does</w:t>
        </w:r>
        <w:proofErr w:type="gramEnd"/>
        <w:r w:rsidRPr="005D15B3">
          <w:t xml:space="preserve"> not waive or defer implementation of LLIS-identified non-thermal projects the TSP determines must be in-service prior to CLR energization; those projects are implemented under the applicable interconnection or facilities agreement between the ILLE and the TSP and may proceed in parallel with CLR registration and other conditions of energization. </w:t>
        </w:r>
      </w:ins>
    </w:p>
    <w:p w14:paraId="63AF9649" w14:textId="77777777" w:rsidR="003111D1" w:rsidRPr="005D15B3" w:rsidRDefault="003111D1" w:rsidP="003111D1">
      <w:pPr>
        <w:spacing w:after="240"/>
        <w:ind w:left="1440" w:hanging="720"/>
        <w:rPr>
          <w:ins w:id="132" w:author="Joint Commenters 111425" w:date="2025-11-14T11:13:00Z"/>
        </w:rPr>
      </w:pPr>
      <w:ins w:id="133" w:author="Joint Commenters 111425" w:date="2025-11-14T11:13:00Z">
        <w:r w:rsidRPr="005D15B3">
          <w:t>(g)</w:t>
        </w:r>
        <w:r w:rsidRPr="005D15B3">
          <w:tab/>
          <w:t xml:space="preserve">Operating as a CLR under this paragraph does not trigger any </w:t>
        </w:r>
        <w:proofErr w:type="gramStart"/>
        <w:r w:rsidRPr="005D15B3">
          <w:t>restudy</w:t>
        </w:r>
        <w:proofErr w:type="gramEnd"/>
        <w:r w:rsidRPr="005D15B3">
          <w:t xml:space="preserve"> of LLIS results.</w:t>
        </w:r>
      </w:ins>
    </w:p>
    <w:p w14:paraId="1142DD66" w14:textId="77777777" w:rsidR="003111D1" w:rsidRDefault="003111D1" w:rsidP="003111D1">
      <w:pPr>
        <w:spacing w:after="240"/>
        <w:ind w:left="1440" w:hanging="720"/>
        <w:rPr>
          <w:ins w:id="134" w:author="Joint Commenters 111425" w:date="2025-11-14T11:13:00Z" w16du:dateUtc="2025-11-14T17:13:00Z"/>
        </w:rPr>
      </w:pPr>
      <w:ins w:id="135" w:author="Joint Commenters 111425" w:date="2025-11-14T11:13:00Z">
        <w:r w:rsidRPr="005D15B3">
          <w:t>(h)</w:t>
        </w:r>
        <w:r w:rsidRPr="005D15B3">
          <w:tab/>
          <w:t xml:space="preserve">For transmission planning purposes, the proposed CLR will be treated as any other firm Load. Transmission upgrades identified in the LLIS remain required and </w:t>
        </w:r>
        <w:proofErr w:type="gramStart"/>
        <w:r w:rsidRPr="005D15B3">
          <w:t>continue on</w:t>
        </w:r>
        <w:proofErr w:type="gramEnd"/>
        <w:r w:rsidRPr="005D15B3">
          <w:t xml:space="preserve"> normal timelines.</w:t>
        </w:r>
      </w:ins>
    </w:p>
    <w:p w14:paraId="775C880E" w14:textId="3457396D" w:rsidR="00602041" w:rsidRPr="00602041" w:rsidRDefault="00602041" w:rsidP="003111D1">
      <w:pPr>
        <w:spacing w:after="240"/>
        <w:ind w:left="720" w:hanging="720"/>
        <w:rPr>
          <w:ins w:id="136" w:author="Luminary Strategies" w:date="2025-10-31T17:47:00Z"/>
        </w:rPr>
      </w:pPr>
      <w:ins w:id="137" w:author="Luminary Strategies" w:date="2025-10-31T17:47:00Z">
        <w:r w:rsidRPr="00602041">
          <w:t>(9)</w:t>
        </w:r>
        <w:r w:rsidRPr="00602041">
          <w:tab/>
          <w:t xml:space="preserve">A CLR registered for </w:t>
        </w:r>
        <w:proofErr w:type="gramStart"/>
        <w:r w:rsidRPr="00602041">
          <w:t>the purposes of paragraph</w:t>
        </w:r>
        <w:proofErr w:type="gramEnd"/>
        <w:r w:rsidRPr="00602041">
          <w:t xml:space="preserve"> (8) </w:t>
        </w:r>
      </w:ins>
      <w:ins w:id="138" w:author="Luminary Strategies" w:date="2025-10-31T17:49:00Z">
        <w:r w:rsidRPr="00602041">
          <w:t xml:space="preserve">above </w:t>
        </w:r>
      </w:ins>
      <w:ins w:id="139" w:author="Luminary Strategies" w:date="2025-10-31T17:47:00Z">
        <w:r w:rsidRPr="00602041">
          <w:t xml:space="preserve">may choose to be retired at the </w:t>
        </w:r>
      </w:ins>
      <w:ins w:id="140" w:author="Luminary Strategies" w:date="2025-10-31T17:50:00Z">
        <w:r w:rsidRPr="00602041">
          <w:t>R</w:t>
        </w:r>
      </w:ins>
      <w:ins w:id="141" w:author="Luminary Strategies" w:date="2025-10-31T17:47:00Z">
        <w:r w:rsidRPr="00602041">
          <w:t xml:space="preserve">esource </w:t>
        </w:r>
      </w:ins>
      <w:ins w:id="142" w:author="Luminary Strategies" w:date="2025-10-31T17:50:00Z">
        <w:r w:rsidRPr="00602041">
          <w:t>N</w:t>
        </w:r>
      </w:ins>
      <w:ins w:id="143" w:author="Luminary Strategies" w:date="2025-10-31T17:47:00Z">
        <w:r w:rsidRPr="00602041">
          <w:t>ode if the network upgrades identified by the LCP are completed or the TSP otherwise determines there are not unanticipated system impacts, or may choose to continue to operate as a CLR after the network upgrades are completed.</w:t>
        </w:r>
      </w:ins>
    </w:p>
    <w:p w14:paraId="33DC7800" w14:textId="77777777" w:rsidR="00602041" w:rsidRPr="00602041" w:rsidRDefault="00602041" w:rsidP="00602041">
      <w:pPr>
        <w:keepNext/>
        <w:widowControl w:val="0"/>
        <w:tabs>
          <w:tab w:val="left" w:pos="1296"/>
        </w:tabs>
        <w:spacing w:before="240" w:after="240"/>
        <w:outlineLvl w:val="3"/>
        <w:rPr>
          <w:b/>
          <w:bCs/>
          <w:snapToGrid w:val="0"/>
          <w:szCs w:val="20"/>
          <w:lang w:val="x-none" w:eastAsia="x-none"/>
        </w:rPr>
      </w:pPr>
      <w:bookmarkStart w:id="144" w:name="_Toc194046308"/>
      <w:r w:rsidRPr="00602041">
        <w:rPr>
          <w:b/>
          <w:bCs/>
          <w:snapToGrid w:val="0"/>
          <w:szCs w:val="20"/>
          <w:lang w:val="x-none" w:eastAsia="x-none"/>
        </w:rPr>
        <w:lastRenderedPageBreak/>
        <w:t>4.1.1.7</w:t>
      </w:r>
      <w:r w:rsidRPr="00602041">
        <w:rPr>
          <w:b/>
          <w:bCs/>
          <w:snapToGrid w:val="0"/>
          <w:szCs w:val="20"/>
          <w:lang w:val="x-none" w:eastAsia="x-none"/>
        </w:rPr>
        <w:tab/>
        <w:t>Minimum Deliverability Criteria</w:t>
      </w:r>
      <w:bookmarkEnd w:id="144"/>
    </w:p>
    <w:p w14:paraId="2BF455AB" w14:textId="77777777" w:rsidR="00602041" w:rsidRPr="00602041" w:rsidRDefault="00602041" w:rsidP="00602041">
      <w:pPr>
        <w:spacing w:after="240"/>
        <w:ind w:left="720" w:hanging="720"/>
        <w:rPr>
          <w:lang w:val="x-none" w:eastAsia="x-none"/>
        </w:rPr>
      </w:pPr>
      <w:r w:rsidRPr="00602041">
        <w:rPr>
          <w:lang w:val="x-none" w:eastAsia="x-none"/>
        </w:rPr>
        <w:t>(1)</w:t>
      </w:r>
      <w:r w:rsidRPr="00602041">
        <w:rPr>
          <w:lang w:val="x-none" w:eastAsia="x-none"/>
        </w:rP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57874767" w14:textId="77777777" w:rsidR="00602041" w:rsidRPr="00602041" w:rsidRDefault="00602041" w:rsidP="00602041">
      <w:pPr>
        <w:spacing w:after="240"/>
        <w:ind w:left="1440" w:hanging="720"/>
        <w:rPr>
          <w:lang w:val="x-none" w:eastAsia="x-none"/>
        </w:rPr>
      </w:pPr>
      <w:r w:rsidRPr="00602041">
        <w:rPr>
          <w:lang w:val="x-none" w:eastAsia="x-none"/>
        </w:rPr>
        <w:t>(a)</w:t>
      </w:r>
      <w:r w:rsidRPr="00602041">
        <w:rPr>
          <w:lang w:val="x-none" w:eastAsia="x-none"/>
        </w:rPr>
        <w:tab/>
        <w:t>Category P0, P1, P2-1, P3, and P7 planning events from the NERC Reliability Standard addressing Transmission System Planning Performance Requirements; and</w:t>
      </w:r>
    </w:p>
    <w:p w14:paraId="7BCB22CA" w14:textId="77777777" w:rsidR="00602041" w:rsidRPr="00602041" w:rsidRDefault="00602041" w:rsidP="00602041">
      <w:pPr>
        <w:spacing w:after="240"/>
        <w:ind w:left="1440" w:hanging="720"/>
        <w:rPr>
          <w:lang w:val="x-none" w:eastAsia="x-none"/>
        </w:rPr>
      </w:pPr>
      <w:r w:rsidRPr="00602041">
        <w:rPr>
          <w:lang w:val="x-none" w:eastAsia="x-none"/>
        </w:rPr>
        <w:t>(b)</w:t>
      </w:r>
      <w:r w:rsidRPr="00602041">
        <w:rPr>
          <w:lang w:val="x-none" w:eastAsia="x-none"/>
        </w:rPr>
        <w:tab/>
        <w:t>The ERCOT-specific reliability performance criteria included in Section 4.1.1.2, Reliability Performance Criteria.</w:t>
      </w:r>
    </w:p>
    <w:p w14:paraId="3B02A08F" w14:textId="77777777" w:rsidR="00602041" w:rsidRPr="00602041" w:rsidRDefault="00602041" w:rsidP="00602041">
      <w:pPr>
        <w:spacing w:after="240"/>
        <w:ind w:left="720" w:hanging="720"/>
        <w:rPr>
          <w:lang w:val="x-none" w:eastAsia="x-none"/>
        </w:rPr>
      </w:pPr>
      <w:r w:rsidRPr="00602041">
        <w:rPr>
          <w:lang w:val="x-none" w:eastAsia="x-none"/>
        </w:rPr>
        <w:t>(2)</w:t>
      </w:r>
      <w:r w:rsidRPr="00602041">
        <w:rPr>
          <w:lang w:val="x-none" w:eastAsia="x-none"/>
        </w:rPr>
        <w:tab/>
        <w:t>The minimum percentage of capacity referenced in paragraph (1) above shall be applied to each Resource’s applicable Seasonal Net Max Sustainable Rating submitted through the Resource Registration process.</w:t>
      </w:r>
    </w:p>
    <w:p w14:paraId="6ED66D7B" w14:textId="77777777" w:rsidR="00602041" w:rsidRPr="00602041" w:rsidRDefault="00602041" w:rsidP="00602041">
      <w:pPr>
        <w:spacing w:after="240"/>
        <w:ind w:left="720" w:hanging="720"/>
        <w:rPr>
          <w:lang w:val="x-none" w:eastAsia="x-none"/>
        </w:rPr>
      </w:pPr>
      <w:r w:rsidRPr="00602041">
        <w:rPr>
          <w:lang w:val="x-none" w:eastAsia="x-none"/>
        </w:rPr>
        <w:t>(3)</w:t>
      </w:r>
      <w:r w:rsidRPr="00602041">
        <w:rPr>
          <w:lang w:val="x-none" w:eastAsia="x-none"/>
        </w:rPr>
        <w:tab/>
        <w:t>The minimum deliverability condition described in paragraph (1) applies to the following Resources:</w:t>
      </w:r>
    </w:p>
    <w:p w14:paraId="3332F83A" w14:textId="77777777" w:rsidR="00602041" w:rsidRPr="00602041" w:rsidRDefault="00602041" w:rsidP="00602041">
      <w:pPr>
        <w:spacing w:after="240"/>
        <w:ind w:left="1440" w:hanging="720"/>
        <w:rPr>
          <w:lang w:val="x-none" w:eastAsia="x-none"/>
        </w:rPr>
      </w:pPr>
      <w:r w:rsidRPr="00602041">
        <w:rPr>
          <w:lang w:val="x-none" w:eastAsia="x-none"/>
        </w:rPr>
        <w:t>(a)</w:t>
      </w:r>
      <w:r w:rsidRPr="00602041">
        <w:rPr>
          <w:lang w:val="x-none" w:eastAsia="x-none"/>
        </w:rPr>
        <w:tab/>
        <w:t>Any Generation Resource utilizing combined cycle, steam turbine, combustion turbine, hydro, or reciprocating engine technology; or</w:t>
      </w:r>
    </w:p>
    <w:p w14:paraId="45699C51" w14:textId="77777777" w:rsidR="00602041" w:rsidRPr="00602041" w:rsidRDefault="00602041" w:rsidP="00602041">
      <w:pPr>
        <w:spacing w:after="240"/>
        <w:ind w:left="1440" w:hanging="720"/>
        <w:rPr>
          <w:lang w:val="x-none" w:eastAsia="x-none"/>
        </w:rPr>
      </w:pPr>
      <w:r w:rsidRPr="00602041">
        <w:rPr>
          <w:lang w:val="x-none" w:eastAsia="x-none"/>
        </w:rPr>
        <w:t>(b)</w:t>
      </w:r>
      <w:r w:rsidRPr="00602041">
        <w:rPr>
          <w:lang w:val="x-none" w:eastAsia="x-none"/>
        </w:rPr>
        <w:tab/>
        <w:t>Any Energy Storage Resource (ESR) meeting an ERCOT-defined minimum duration threshold.</w:t>
      </w:r>
    </w:p>
    <w:p w14:paraId="7F9EA1B2" w14:textId="1F2B65EA" w:rsidR="00602041" w:rsidRPr="00602041" w:rsidRDefault="00602041" w:rsidP="00602041">
      <w:pPr>
        <w:spacing w:after="240"/>
        <w:ind w:left="720" w:hanging="720"/>
      </w:pPr>
      <w:r w:rsidRPr="00602041">
        <w:t>(4)</w:t>
      </w:r>
      <w:r w:rsidRPr="00602041">
        <w:tab/>
        <w:t xml:space="preserve">Resources other than those described in paragraph (3) above may be </w:t>
      </w:r>
      <w:proofErr w:type="spellStart"/>
      <w:r w:rsidRPr="00602041">
        <w:t>redispatched</w:t>
      </w:r>
      <w:proofErr w:type="spellEnd"/>
      <w:r w:rsidRPr="00602041">
        <w:t xml:space="preserve"> as necessary to meet the requirements of this Section.</w:t>
      </w:r>
      <w:ins w:id="145" w:author="Luminary Strategies" w:date="2025-10-31T17:51:00Z">
        <w:del w:id="146" w:author="Joint Commenters 111425" w:date="2025-11-14T11:13:00Z" w16du:dateUtc="2025-11-14T17:13:00Z">
          <w:r w:rsidRPr="00602041" w:rsidDel="003111D1">
            <w:delText xml:space="preserve"> </w:delText>
          </w:r>
        </w:del>
      </w:ins>
      <w:ins w:id="147" w:author="Luminary Strategies" w:date="2025-11-01T17:24:00Z">
        <w:del w:id="148" w:author="Joint Commenters 111425" w:date="2025-11-14T11:13:00Z" w16du:dateUtc="2025-11-14T17:13:00Z">
          <w:r w:rsidRPr="00602041" w:rsidDel="003111D1">
            <w:delText xml:space="preserve"> </w:delText>
          </w:r>
        </w:del>
      </w:ins>
      <w:ins w:id="149" w:author="Luminary Strategies" w:date="2025-10-31T17:51:00Z">
        <w:del w:id="150" w:author="Joint Commenters 111425" w:date="2025-11-14T11:13:00Z" w16du:dateUtc="2025-11-14T17:13:00Z">
          <w:r w:rsidRPr="00602041" w:rsidDel="003111D1">
            <w:delText>This includes an Interconnecting Large Load Entity (ILLE) electing Controllable Load Resource (CLR) treatment pursuant to paragraph (8) of Section 4.1.1.1</w:delText>
          </w:r>
        </w:del>
      </w:ins>
      <w:ins w:id="151" w:author="Luminary Strategies" w:date="2025-10-31T17:52:00Z">
        <w:del w:id="152" w:author="Joint Commenters 111425" w:date="2025-11-14T11:13:00Z" w16du:dateUtc="2025-11-14T17:13:00Z">
          <w:r w:rsidRPr="00602041" w:rsidDel="003111D1">
            <w:delText>, Planning Assumptions,</w:delText>
          </w:r>
        </w:del>
      </w:ins>
      <w:ins w:id="153" w:author="Luminary Strategies" w:date="2025-10-31T17:51:00Z">
        <w:del w:id="154" w:author="Joint Commenters 111425" w:date="2025-11-14T11:13:00Z" w16du:dateUtc="2025-11-14T17:13:00Z">
          <w:r w:rsidRPr="00602041" w:rsidDel="003111D1">
            <w:delText xml:space="preserve"> to be dispatched to their </w:delText>
          </w:r>
        </w:del>
      </w:ins>
      <w:ins w:id="155" w:author="Luminary Strategies" w:date="2025-10-31T17:52:00Z">
        <w:del w:id="156" w:author="Joint Commenters 111425" w:date="2025-11-14T11:13:00Z" w16du:dateUtc="2025-11-14T17:13:00Z">
          <w:r w:rsidRPr="00602041" w:rsidDel="003111D1">
            <w:delText>Low Power Consumption (</w:delText>
          </w:r>
        </w:del>
      </w:ins>
      <w:ins w:id="157" w:author="Luminary Strategies" w:date="2025-10-31T17:51:00Z">
        <w:del w:id="158" w:author="Joint Commenters 111425" w:date="2025-11-14T11:13:00Z" w16du:dateUtc="2025-11-14T17:13:00Z">
          <w:r w:rsidRPr="00602041" w:rsidDel="003111D1">
            <w:delText>LPC</w:delText>
          </w:r>
        </w:del>
      </w:ins>
      <w:ins w:id="159" w:author="Luminary Strategies" w:date="2025-10-31T17:52:00Z">
        <w:del w:id="160" w:author="Joint Commenters 111425" w:date="2025-11-14T11:13:00Z" w16du:dateUtc="2025-11-14T17:13:00Z">
          <w:r w:rsidRPr="00602041" w:rsidDel="003111D1">
            <w:delText>)</w:delText>
          </w:r>
        </w:del>
      </w:ins>
      <w:ins w:id="161" w:author="Luminary Strategies" w:date="2025-10-31T17:51:00Z">
        <w:del w:id="162" w:author="Joint Commenters 111425" w:date="2025-11-14T11:13:00Z" w16du:dateUtc="2025-11-14T17:13:00Z">
          <w:r w:rsidRPr="00602041" w:rsidDel="003111D1">
            <w:delText>, up to and including 0 MW.</w:delText>
          </w:r>
        </w:del>
      </w:ins>
    </w:p>
    <w:p w14:paraId="03AE1471" w14:textId="77777777" w:rsidR="00602041" w:rsidRPr="00602041" w:rsidRDefault="00602041" w:rsidP="00602041">
      <w:pPr>
        <w:spacing w:after="240"/>
        <w:ind w:left="720" w:hanging="720"/>
      </w:pPr>
      <w:r w:rsidRPr="00602041">
        <w:t>(5)</w:t>
      </w:r>
      <w:r w:rsidRPr="00602041">
        <w:tab/>
        <w:t>ERCOT-proposed revisions to the minimum percentage of capacity or minimum duration threshold for ESRs used to implement the requirements of this Section will be recommended by the Technical Advisory Committee (TAC) and approved by the ERCOT Board.</w:t>
      </w:r>
    </w:p>
    <w:p w14:paraId="4852E062" w14:textId="77777777" w:rsidR="00602041" w:rsidRPr="00602041" w:rsidRDefault="00602041" w:rsidP="00602041">
      <w:pPr>
        <w:spacing w:after="240"/>
        <w:ind w:left="1440" w:hanging="720"/>
        <w:rPr>
          <w:iCs/>
          <w:szCs w:val="20"/>
          <w:lang w:val="x-none" w:eastAsia="x-none"/>
        </w:rPr>
      </w:pPr>
      <w:r w:rsidRPr="00602041">
        <w:rPr>
          <w:iCs/>
          <w:szCs w:val="20"/>
          <w:lang w:val="x-none" w:eastAsia="x-none"/>
        </w:rPr>
        <w:t>(a)</w:t>
      </w:r>
      <w:r w:rsidRPr="00602041">
        <w:rPr>
          <w:iCs/>
          <w:szCs w:val="20"/>
          <w:lang w:val="x-none" w:eastAsia="x-none"/>
        </w:rPr>
        <w:tab/>
        <w:t>ERCOT will post the current values approved by the ERCOT Board pursuant to paragraph (5) above on the ERCOT website.</w:t>
      </w:r>
    </w:p>
    <w:p w14:paraId="2E76E552" w14:textId="77777777" w:rsidR="00602041" w:rsidRPr="00602041" w:rsidRDefault="00602041" w:rsidP="00602041">
      <w:pPr>
        <w:keepNext/>
        <w:tabs>
          <w:tab w:val="left" w:pos="900"/>
          <w:tab w:val="right" w:pos="9360"/>
        </w:tabs>
        <w:spacing w:before="240" w:after="240"/>
        <w:ind w:left="900" w:hanging="900"/>
        <w:outlineLvl w:val="1"/>
        <w:rPr>
          <w:b/>
          <w:szCs w:val="20"/>
        </w:rPr>
      </w:pPr>
      <w:bookmarkStart w:id="163" w:name="_Toc194047944"/>
      <w:r w:rsidRPr="00602041">
        <w:rPr>
          <w:b/>
          <w:szCs w:val="20"/>
        </w:rPr>
        <w:t>6.1</w:t>
      </w:r>
      <w:r w:rsidRPr="00602041">
        <w:rPr>
          <w:b/>
          <w:szCs w:val="20"/>
        </w:rPr>
        <w:tab/>
        <w:t>Steady-State Model Development</w:t>
      </w:r>
      <w:bookmarkEnd w:id="163"/>
      <w:r w:rsidRPr="00602041">
        <w:rPr>
          <w:b/>
          <w:szCs w:val="20"/>
        </w:rPr>
        <w:tab/>
      </w:r>
    </w:p>
    <w:p w14:paraId="22484CD6" w14:textId="77777777" w:rsidR="00602041" w:rsidRPr="00602041" w:rsidRDefault="00602041" w:rsidP="00602041">
      <w:pPr>
        <w:spacing w:after="240"/>
        <w:ind w:left="720" w:hanging="720"/>
        <w:rPr>
          <w:szCs w:val="20"/>
        </w:rPr>
      </w:pPr>
      <w:r w:rsidRPr="00602041">
        <w:rPr>
          <w:szCs w:val="20"/>
        </w:rPr>
        <w:t>(1)</w:t>
      </w:r>
      <w:r w:rsidRPr="00602041">
        <w:rPr>
          <w:szCs w:val="20"/>
        </w:rPr>
        <w:tab/>
        <w:t xml:space="preserve">To adequately simulate steady-state system conditions, it is necessary to establish and maintain steady-state data and simulation-ready study cases in accordance with the 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4AB8839C" w14:textId="77777777" w:rsidR="00602041" w:rsidRPr="00602041" w:rsidRDefault="00602041" w:rsidP="00602041">
      <w:pPr>
        <w:spacing w:after="240"/>
        <w:ind w:left="1440" w:hanging="720"/>
      </w:pPr>
      <w:r w:rsidRPr="00602041">
        <w:lastRenderedPageBreak/>
        <w:t>(a)</w:t>
      </w:r>
      <w:r w:rsidRPr="00602041">
        <w:tab/>
        <w:t>The Annual Planning Model base cases, which represent the annual peak load conditions, as prescribed in Protocol Section 3.10.2, Annual Planning Model, shall be developed annually, updated on a biannual</w:t>
      </w:r>
      <w:r w:rsidRPr="00602041">
        <w:rPr>
          <w:color w:val="FF0000"/>
        </w:rPr>
        <w:t xml:space="preserve"> </w:t>
      </w:r>
      <w:r w:rsidRPr="00602041">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239DD7A8" w14:textId="77777777" w:rsidR="00602041" w:rsidRPr="00602041" w:rsidRDefault="00602041" w:rsidP="00602041">
      <w:pPr>
        <w:spacing w:after="240"/>
        <w:ind w:left="1440" w:hanging="720"/>
      </w:pPr>
      <w:r w:rsidRPr="00602041">
        <w:t>(b)</w:t>
      </w:r>
      <w:r w:rsidRPr="00602041">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796715A7" w14:textId="77777777" w:rsidR="00602041" w:rsidRPr="00602041" w:rsidRDefault="00602041" w:rsidP="00602041">
      <w:pPr>
        <w:spacing w:after="240"/>
        <w:ind w:left="1440" w:hanging="720"/>
      </w:pPr>
      <w:r w:rsidRPr="00602041">
        <w:t>(c)</w:t>
      </w:r>
      <w:r w:rsidRPr="00602041">
        <w:tab/>
        <w:t>Off-cycle updates not associated with the biannual update shall be posted in a timely manner and include:</w:t>
      </w:r>
    </w:p>
    <w:p w14:paraId="02B6AEC5" w14:textId="77777777" w:rsidR="00602041" w:rsidRPr="00602041" w:rsidRDefault="00602041" w:rsidP="00602041">
      <w:pPr>
        <w:ind w:left="720" w:hanging="360"/>
        <w:rPr>
          <w:lang w:eastAsia="x-none" w:bidi="he-IL"/>
        </w:rPr>
      </w:pPr>
      <w:r w:rsidRPr="00602041">
        <w:rPr>
          <w:lang w:val="x-none" w:eastAsia="x-none" w:bidi="he-IL"/>
        </w:rPr>
        <w:tab/>
      </w:r>
      <w:r w:rsidRPr="00602041">
        <w:rPr>
          <w:lang w:val="x-none" w:eastAsia="x-none" w:bidi="he-IL"/>
        </w:rPr>
        <w:tab/>
        <w:t>(i)</w:t>
      </w:r>
      <w:r w:rsidRPr="00602041">
        <w:rPr>
          <w:lang w:val="x-none" w:eastAsia="x-none" w:bidi="he-IL"/>
        </w:rPr>
        <w:tab/>
        <w:t xml:space="preserve">Corrections to significant errors discovered in modeling or major </w:t>
      </w:r>
      <w:r w:rsidRPr="00602041">
        <w:rPr>
          <w:lang w:val="x-none" w:eastAsia="x-none" w:bidi="he-IL"/>
        </w:rPr>
        <w:tab/>
      </w:r>
      <w:r w:rsidRPr="00602041">
        <w:rPr>
          <w:lang w:val="x-none" w:eastAsia="x-none" w:bidi="he-IL"/>
        </w:rPr>
        <w:tab/>
      </w:r>
      <w:r w:rsidRPr="00602041">
        <w:rPr>
          <w:lang w:val="x-none" w:eastAsia="x-none" w:bidi="he-IL"/>
        </w:rPr>
        <w:tab/>
      </w:r>
      <w:r w:rsidRPr="00602041">
        <w:rPr>
          <w:lang w:val="x-none" w:eastAsia="x-none" w:bidi="he-IL"/>
        </w:rPr>
        <w:tab/>
        <w:t xml:space="preserve">changes in operation configuration that affect the steady-state base </w:t>
      </w:r>
      <w:r w:rsidRPr="00602041">
        <w:rPr>
          <w:lang w:val="x-none" w:eastAsia="x-none" w:bidi="he-IL"/>
        </w:rPr>
        <w:tab/>
      </w:r>
      <w:r w:rsidRPr="00602041">
        <w:rPr>
          <w:lang w:val="x-none" w:eastAsia="x-none" w:bidi="he-IL"/>
        </w:rPr>
        <w:tab/>
      </w:r>
      <w:r w:rsidRPr="00602041">
        <w:rPr>
          <w:lang w:val="x-none" w:eastAsia="x-none" w:bidi="he-IL"/>
        </w:rPr>
        <w:tab/>
      </w:r>
      <w:r w:rsidRPr="00602041">
        <w:rPr>
          <w:lang w:val="x-none" w:eastAsia="x-none" w:bidi="he-IL"/>
        </w:rPr>
        <w:tab/>
        <w:t>cases; or</w:t>
      </w:r>
      <w:r w:rsidRPr="00602041">
        <w:rPr>
          <w:lang w:eastAsia="x-none" w:bidi="he-IL"/>
        </w:rPr>
        <w:t xml:space="preserve"> </w:t>
      </w:r>
    </w:p>
    <w:p w14:paraId="355B5BDD" w14:textId="77777777" w:rsidR="00602041" w:rsidRPr="00602041" w:rsidRDefault="00602041" w:rsidP="00602041">
      <w:pPr>
        <w:ind w:left="2160" w:hanging="360"/>
        <w:rPr>
          <w:lang w:eastAsia="x-none" w:bidi="he-IL"/>
        </w:rPr>
      </w:pPr>
    </w:p>
    <w:p w14:paraId="0CDFEBC8" w14:textId="77777777" w:rsidR="00602041" w:rsidRPr="00602041" w:rsidRDefault="00602041" w:rsidP="00602041">
      <w:pPr>
        <w:spacing w:after="240"/>
        <w:ind w:left="2160" w:hanging="720"/>
        <w:rPr>
          <w:lang w:val="x-none" w:eastAsia="x-none" w:bidi="he-IL"/>
        </w:rPr>
      </w:pPr>
      <w:r w:rsidRPr="00602041">
        <w:rPr>
          <w:lang w:val="x-none" w:eastAsia="x-none" w:bidi="he-IL"/>
        </w:rPr>
        <w:t>(ii)</w:t>
      </w:r>
      <w:r w:rsidRPr="00602041">
        <w:rPr>
          <w:lang w:val="x-none" w:eastAsia="x-none" w:bidi="he-IL"/>
        </w:rPr>
        <w:tab/>
        <w:t xml:space="preserve">A significant change in the scope or timing of a transmission project or the development of a new transmission project that impacts either of the </w:t>
      </w:r>
      <w:r w:rsidRPr="00602041">
        <w:rPr>
          <w:lang w:eastAsia="x-none" w:bidi="he-IL"/>
        </w:rPr>
        <w:t>n</w:t>
      </w:r>
      <w:proofErr w:type="spellStart"/>
      <w:r w:rsidRPr="00602041">
        <w:rPr>
          <w:lang w:val="x-none" w:eastAsia="x-none" w:bidi="he-IL"/>
        </w:rPr>
        <w:t>ext</w:t>
      </w:r>
      <w:proofErr w:type="spellEnd"/>
      <w:r w:rsidRPr="00602041">
        <w:rPr>
          <w:lang w:val="x-none" w:eastAsia="x-none" w:bidi="he-IL"/>
        </w:rPr>
        <w:t xml:space="preserve"> two summer base cases.</w:t>
      </w:r>
      <w:r w:rsidRPr="00602041">
        <w:rPr>
          <w:lang w:val="x-none" w:eastAsia="x-none"/>
        </w:rPr>
        <w:t xml:space="preserve"> </w:t>
      </w:r>
    </w:p>
    <w:p w14:paraId="05650E82" w14:textId="77777777" w:rsidR="00602041" w:rsidRPr="00602041" w:rsidRDefault="00602041" w:rsidP="00602041">
      <w:pPr>
        <w:spacing w:after="240"/>
        <w:ind w:left="1440" w:hanging="720"/>
        <w:rPr>
          <w:szCs w:val="20"/>
        </w:rPr>
      </w:pPr>
      <w:r w:rsidRPr="00602041">
        <w:rPr>
          <w:szCs w:val="20"/>
        </w:rPr>
        <w:t>(d)</w:t>
      </w:r>
      <w:r w:rsidRPr="00602041">
        <w:rPr>
          <w:szCs w:val="20"/>
        </w:rPr>
        <w:tab/>
        <w:t xml:space="preserve">Off-cycle updates that are posted as described in paragraphs (1)(a) through (c) above shall be in the form of a Power System Simulator for Engineering (PSS/E) formatted incremental change file. </w:t>
      </w:r>
    </w:p>
    <w:p w14:paraId="10EA4335" w14:textId="77777777" w:rsidR="00602041" w:rsidRPr="00602041" w:rsidRDefault="00602041" w:rsidP="00602041">
      <w:pPr>
        <w:spacing w:after="240"/>
        <w:ind w:left="1440" w:hanging="720"/>
        <w:rPr>
          <w:szCs w:val="20"/>
        </w:rPr>
      </w:pPr>
      <w:r w:rsidRPr="00602041">
        <w:rPr>
          <w:szCs w:val="20"/>
        </w:rPr>
        <w:t>(e)</w:t>
      </w:r>
      <w:r w:rsidRPr="00602041">
        <w:rPr>
          <w:szCs w:val="20"/>
        </w:rPr>
        <w:tab/>
        <w:t>All steady-</w:t>
      </w:r>
      <w:proofErr w:type="gramStart"/>
      <w:r w:rsidRPr="00602041">
        <w:rPr>
          <w:szCs w:val="20"/>
        </w:rPr>
        <w:t>state base</w:t>
      </w:r>
      <w:proofErr w:type="gramEnd"/>
      <w:r w:rsidRPr="00602041">
        <w:rPr>
          <w:szCs w:val="20"/>
        </w:rPr>
        <w:t xml:space="preserve"> cases and incremental change files on the MIS Secure Area shall be available for use by Market Participants. </w:t>
      </w:r>
    </w:p>
    <w:p w14:paraId="062101A7" w14:textId="77777777" w:rsidR="00602041" w:rsidRPr="00602041" w:rsidRDefault="00602041" w:rsidP="00602041">
      <w:pPr>
        <w:spacing w:after="240"/>
        <w:ind w:left="1440" w:hanging="720"/>
        <w:rPr>
          <w:szCs w:val="20"/>
        </w:rPr>
      </w:pPr>
      <w:r w:rsidRPr="00602041">
        <w:rPr>
          <w:szCs w:val="20"/>
        </w:rPr>
        <w:t>(f)</w:t>
      </w:r>
      <w:r w:rsidRPr="00602041">
        <w:rPr>
          <w:szCs w:val="20"/>
        </w:rPr>
        <w:tab/>
        <w:t xml:space="preserve">The ERCOT Steady State Working Group Procedure Manual describes each base case that is required to be built.  The schedule for posting all steady-state base cases shall be made available </w:t>
      </w:r>
      <w:proofErr w:type="gramStart"/>
      <w:r w:rsidRPr="00602041">
        <w:rPr>
          <w:szCs w:val="20"/>
        </w:rPr>
        <w:t>on</w:t>
      </w:r>
      <w:proofErr w:type="gramEnd"/>
      <w:r w:rsidRPr="00602041">
        <w:rPr>
          <w:szCs w:val="20"/>
        </w:rPr>
        <w:t xml:space="preserve"> the MIS Secure Area.</w:t>
      </w:r>
      <w:r w:rsidRPr="00602041" w:rsidDel="000212D4">
        <w:rPr>
          <w:szCs w:val="20"/>
        </w:rPr>
        <w:t xml:space="preserve"> </w:t>
      </w:r>
    </w:p>
    <w:p w14:paraId="3B491C64" w14:textId="77777777" w:rsidR="00602041" w:rsidRPr="00602041" w:rsidRDefault="00602041" w:rsidP="00602041">
      <w:pPr>
        <w:spacing w:after="240"/>
        <w:ind w:left="720" w:hanging="720"/>
        <w:rPr>
          <w:szCs w:val="20"/>
        </w:rPr>
      </w:pPr>
      <w:r w:rsidRPr="00602041">
        <w:rPr>
          <w:szCs w:val="20"/>
        </w:rPr>
        <w:t>(2)</w:t>
      </w:r>
      <w:r w:rsidRPr="00602041">
        <w:rPr>
          <w:szCs w:val="20"/>
        </w:rPr>
        <w:tab/>
        <w:t xml:space="preserve">Transmission Service Providers (TSPs) and ERCOT shall develop </w:t>
      </w:r>
      <w:proofErr w:type="gramStart"/>
      <w:r w:rsidRPr="00602041">
        <w:rPr>
          <w:szCs w:val="20"/>
        </w:rPr>
        <w:t>the steady</w:t>
      </w:r>
      <w:proofErr w:type="gramEnd"/>
      <w:r w:rsidRPr="00602041">
        <w:rPr>
          <w:szCs w:val="20"/>
        </w:rPr>
        <w:t xml:space="preserve">-state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7ED2EF0F" w14:textId="77777777" w:rsidR="00602041" w:rsidRPr="00602041" w:rsidRDefault="00602041" w:rsidP="00602041">
      <w:pPr>
        <w:spacing w:after="240"/>
        <w:ind w:left="1440" w:hanging="720"/>
        <w:rPr>
          <w:szCs w:val="20"/>
        </w:rPr>
      </w:pPr>
      <w:r w:rsidRPr="00602041">
        <w:rPr>
          <w:szCs w:val="20"/>
        </w:rPr>
        <w:t>(a)</w:t>
      </w:r>
      <w:r w:rsidRPr="00602041">
        <w:rPr>
          <w:szCs w:val="20"/>
        </w:rPr>
        <w:tab/>
        <w:t>Additional detailed modeling may be added to the converted Network Operations Model for planning purposes.</w:t>
      </w:r>
    </w:p>
    <w:p w14:paraId="7D29FE45" w14:textId="77777777" w:rsidR="00602041" w:rsidRPr="00602041" w:rsidRDefault="00602041" w:rsidP="00602041">
      <w:pPr>
        <w:spacing w:after="240"/>
        <w:ind w:left="1440" w:hanging="720"/>
        <w:rPr>
          <w:szCs w:val="20"/>
        </w:rPr>
      </w:pPr>
      <w:r w:rsidRPr="00602041">
        <w:rPr>
          <w:szCs w:val="20"/>
        </w:rPr>
        <w:t>(b)</w:t>
      </w:r>
      <w:r w:rsidRPr="00602041">
        <w:rPr>
          <w:szCs w:val="20"/>
        </w:rPr>
        <w:tab/>
        <w:t xml:space="preserve">Future projects are added to the converted Network Operations Model that do not exist in the Network Operations Model past the model build date used to extract a snapshot from the Network Operations Model. </w:t>
      </w:r>
    </w:p>
    <w:p w14:paraId="4F0C8597" w14:textId="77777777" w:rsidR="00602041" w:rsidRPr="00602041" w:rsidRDefault="00602041" w:rsidP="00602041">
      <w:pPr>
        <w:spacing w:after="240"/>
        <w:ind w:left="720" w:hanging="720"/>
        <w:rPr>
          <w:szCs w:val="20"/>
        </w:rPr>
      </w:pPr>
      <w:r w:rsidRPr="00602041">
        <w:rPr>
          <w:szCs w:val="20"/>
        </w:rPr>
        <w:lastRenderedPageBreak/>
        <w:t>(3)</w:t>
      </w:r>
      <w:r w:rsidRPr="00602041">
        <w:rPr>
          <w:szCs w:val="20"/>
        </w:rPr>
        <w:tab/>
        <w:t>Using the Network Model Management System (NMMS), ERCOT and TSPs shall create steady-state models that represent current and planned system conditions from the following data elements:</w:t>
      </w:r>
    </w:p>
    <w:p w14:paraId="2E6DDAAE" w14:textId="77777777" w:rsidR="00602041" w:rsidRPr="00602041" w:rsidRDefault="00602041" w:rsidP="00602041">
      <w:pPr>
        <w:spacing w:after="240"/>
        <w:ind w:left="1440" w:hanging="720"/>
        <w:rPr>
          <w:szCs w:val="20"/>
        </w:rPr>
      </w:pPr>
      <w:r w:rsidRPr="00602041">
        <w:rPr>
          <w:szCs w:val="20"/>
        </w:rPr>
        <w:t>(a)</w:t>
      </w:r>
      <w:r w:rsidRPr="00602041">
        <w:rPr>
          <w:szCs w:val="20"/>
        </w:rPr>
        <w:tab/>
        <w:t>Each TSP, or its Designated Agent, shall provide its respective transmission network steady-state model data, including load data.</w:t>
      </w:r>
    </w:p>
    <w:p w14:paraId="476B2378" w14:textId="77777777" w:rsidR="00602041" w:rsidRPr="00602041" w:rsidRDefault="00602041" w:rsidP="00602041">
      <w:pPr>
        <w:spacing w:after="240"/>
        <w:ind w:left="1440" w:hanging="720"/>
        <w:rPr>
          <w:color w:val="000000"/>
        </w:rPr>
      </w:pPr>
      <w:r w:rsidRPr="00602041">
        <w:rPr>
          <w:szCs w:val="20"/>
        </w:rPr>
        <w:t>(b)</w:t>
      </w:r>
      <w:r w:rsidRPr="00602041">
        <w:rPr>
          <w:szCs w:val="20"/>
        </w:rPr>
        <w:tab/>
      </w:r>
      <w:r w:rsidRPr="00602041">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743C9FC3" w14:textId="77777777" w:rsidR="00602041" w:rsidRPr="00602041" w:rsidRDefault="00602041" w:rsidP="00602041">
      <w:pPr>
        <w:spacing w:after="240"/>
        <w:ind w:left="1440" w:hanging="720"/>
        <w:rPr>
          <w:color w:val="000000"/>
          <w:szCs w:val="20"/>
        </w:rPr>
      </w:pPr>
      <w:r w:rsidRPr="00602041">
        <w:rPr>
          <w:szCs w:val="20"/>
        </w:rPr>
        <w:t>(c)</w:t>
      </w:r>
      <w:r w:rsidRPr="00602041">
        <w:rPr>
          <w:szCs w:val="20"/>
        </w:rPr>
        <w:tab/>
      </w:r>
      <w:r w:rsidRPr="00602041">
        <w:rPr>
          <w:color w:val="000000"/>
        </w:rPr>
        <w:t xml:space="preserve">Each TSP, or its Designated Agent, shall include the impact of energy sources connected to the Distribution System that are not registered with ERCOT </w:t>
      </w:r>
      <w:r w:rsidRPr="00602041">
        <w:rPr>
          <w:color w:val="000000"/>
          <w:szCs w:val="20"/>
        </w:rPr>
        <w:t xml:space="preserve">in its submitted Load data.  The methodology used shall be consistent across all TSPs and described in the ERCOT Steady State Working Group Procedure Manual. </w:t>
      </w:r>
    </w:p>
    <w:p w14:paraId="54C9EEA1" w14:textId="77777777" w:rsidR="00602041" w:rsidRPr="00602041" w:rsidRDefault="00602041" w:rsidP="00602041">
      <w:pPr>
        <w:spacing w:after="240"/>
        <w:ind w:left="1440" w:hanging="720"/>
        <w:rPr>
          <w:szCs w:val="20"/>
        </w:rPr>
      </w:pPr>
      <w:proofErr w:type="gramStart"/>
      <w:r w:rsidRPr="00602041">
        <w:rPr>
          <w:szCs w:val="20"/>
        </w:rPr>
        <w:t>(d)</w:t>
      </w:r>
      <w:r w:rsidRPr="00602041">
        <w:rPr>
          <w:szCs w:val="20"/>
        </w:rPr>
        <w:tab/>
        <w:t>ERCOT</w:t>
      </w:r>
      <w:proofErr w:type="gramEnd"/>
      <w:r w:rsidRPr="00602041">
        <w:rPr>
          <w:szCs w:val="20"/>
        </w:rPr>
        <w:t xml:space="preserve"> shall utilize the latest available Resource Entity and Private Use Network model data submitted to ERCOT by the Resource Entity and the Private Use Network owners through the Resource Registration process for Resource Entities.</w:t>
      </w:r>
    </w:p>
    <w:p w14:paraId="61D47AD1" w14:textId="77777777" w:rsidR="00602041" w:rsidRPr="00602041" w:rsidRDefault="00602041" w:rsidP="00602041">
      <w:pPr>
        <w:spacing w:after="240"/>
        <w:ind w:left="1440" w:hanging="720"/>
        <w:rPr>
          <w:szCs w:val="20"/>
        </w:rPr>
      </w:pPr>
      <w:r w:rsidRPr="00602041">
        <w:rPr>
          <w:szCs w:val="20"/>
        </w:rPr>
        <w:t>(e)</w:t>
      </w:r>
      <w:r w:rsidRPr="00602041">
        <w:rPr>
          <w:szCs w:val="20"/>
        </w:rPr>
        <w:tab/>
      </w:r>
      <w:r w:rsidRPr="00602041">
        <w:t xml:space="preserve">ERCOT shall utilize proposed </w:t>
      </w:r>
      <w:ins w:id="164" w:author="Luminary Strategies" w:date="2025-10-31T17:54:00Z">
        <w:r w:rsidRPr="00602041">
          <w:t xml:space="preserve">Controllable Load Resource </w:t>
        </w:r>
      </w:ins>
      <w:ins w:id="165" w:author="Luminary Strategies" w:date="2025-10-31T17:55:00Z">
        <w:r w:rsidRPr="00602041">
          <w:t xml:space="preserve">(CLR) </w:t>
        </w:r>
      </w:ins>
      <w:ins w:id="166" w:author="Luminary Strategies" w:date="2025-10-31T17:54:00Z">
        <w:r w:rsidRPr="00602041">
          <w:t xml:space="preserve">and </w:t>
        </w:r>
      </w:ins>
      <w:r w:rsidRPr="00602041">
        <w:t>Generation Resource model data provided by the Interconnecting Entity (IE) during the generation interconnection process in accordance with Section 5, Generator Interconnection or Modification</w:t>
      </w:r>
      <w:r w:rsidRPr="00602041">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041" w:rsidRPr="00602041" w14:paraId="0A0CE9A2" w14:textId="77777777" w:rsidTr="00B20BEF">
        <w:tc>
          <w:tcPr>
            <w:tcW w:w="9445" w:type="dxa"/>
            <w:tcBorders>
              <w:top w:val="single" w:sz="4" w:space="0" w:color="auto"/>
              <w:left w:val="single" w:sz="4" w:space="0" w:color="auto"/>
              <w:bottom w:val="single" w:sz="4" w:space="0" w:color="auto"/>
              <w:right w:val="single" w:sz="4" w:space="0" w:color="auto"/>
            </w:tcBorders>
            <w:shd w:val="clear" w:color="auto" w:fill="D9D9D9"/>
          </w:tcPr>
          <w:p w14:paraId="2F788615" w14:textId="77777777" w:rsidR="00602041" w:rsidRPr="00602041" w:rsidRDefault="00602041" w:rsidP="00602041">
            <w:pPr>
              <w:spacing w:before="120" w:after="240"/>
              <w:rPr>
                <w:b/>
                <w:i/>
              </w:rPr>
            </w:pPr>
            <w:bookmarkStart w:id="167" w:name="_Hlk192595913"/>
            <w:r w:rsidRPr="00602041">
              <w:rPr>
                <w:b/>
                <w:i/>
              </w:rPr>
              <w:t>[PGRR118:  Replace paragraph (e) above with the following upon system implementation of NPRR1246:]</w:t>
            </w:r>
          </w:p>
          <w:p w14:paraId="3DBCAB85" w14:textId="77777777" w:rsidR="00602041" w:rsidRPr="00602041" w:rsidRDefault="00602041" w:rsidP="00602041">
            <w:pPr>
              <w:spacing w:after="240"/>
              <w:ind w:left="1440" w:hanging="720"/>
              <w:rPr>
                <w:iCs/>
              </w:rPr>
            </w:pPr>
            <w:r w:rsidRPr="00602041">
              <w:rPr>
                <w:szCs w:val="20"/>
              </w:rPr>
              <w:t>(e)</w:t>
            </w:r>
            <w:r w:rsidRPr="00602041">
              <w:rPr>
                <w:szCs w:val="20"/>
              </w:rPr>
              <w:tab/>
            </w:r>
            <w:r w:rsidRPr="00602041">
              <w:t xml:space="preserve">ERCOT shall utilize proposed </w:t>
            </w:r>
            <w:ins w:id="168" w:author="Luminary Strategies" w:date="2025-10-31T17:54:00Z">
              <w:r w:rsidRPr="00602041">
                <w:t>Controllab</w:t>
              </w:r>
            </w:ins>
            <w:ins w:id="169" w:author="Luminary Strategies" w:date="2025-10-31T17:55:00Z">
              <w:r w:rsidRPr="00602041">
                <w:t xml:space="preserve">le Load Resource (CLR), </w:t>
              </w:r>
            </w:ins>
            <w:r w:rsidRPr="00602041">
              <w:t>Generation Resource and Energy Storage Resource (ESR) model data provided by the Interconnecting Entity (IE) during the generation interconnection process in accordance with Section 5, Generator Interconnection or Modification</w:t>
            </w:r>
            <w:r w:rsidRPr="00602041">
              <w:rPr>
                <w:szCs w:val="20"/>
              </w:rPr>
              <w:t xml:space="preserve">. </w:t>
            </w:r>
          </w:p>
        </w:tc>
      </w:tr>
    </w:tbl>
    <w:bookmarkEnd w:id="167"/>
    <w:p w14:paraId="2C6B96F0" w14:textId="0E071258" w:rsidR="00602041" w:rsidRPr="00602041" w:rsidDel="003111D1" w:rsidRDefault="00602041" w:rsidP="00602041">
      <w:pPr>
        <w:spacing w:before="240" w:after="240"/>
        <w:ind w:left="1440" w:hanging="720"/>
        <w:rPr>
          <w:ins w:id="170" w:author="Luminary Strategies" w:date="2025-10-31T17:55:00Z"/>
          <w:del w:id="171" w:author="Joint Commenters 111425" w:date="2025-11-14T11:14:00Z" w16du:dateUtc="2025-11-14T17:14:00Z"/>
        </w:rPr>
      </w:pPr>
      <w:ins w:id="172" w:author="Luminary Strategies" w:date="2025-10-31T17:55:00Z">
        <w:del w:id="173" w:author="Joint Commenters 111425" w:date="2025-11-14T11:14:00Z" w16du:dateUtc="2025-11-14T17:14:00Z">
          <w:r w:rsidRPr="00602041" w:rsidDel="003111D1">
            <w:rPr>
              <w:szCs w:val="20"/>
            </w:rPr>
            <w:delText>(f)</w:delText>
          </w:r>
          <w:r w:rsidRPr="00602041" w:rsidDel="003111D1">
            <w:rPr>
              <w:szCs w:val="20"/>
            </w:rPr>
            <w:tab/>
          </w:r>
          <w:r w:rsidRPr="00602041" w:rsidDel="003111D1">
            <w:delText xml:space="preserve">In cases that include electing CLRs associated with Large Loads, the operating state shall be ON and SCED-dispatchable, or OUTL only when Off-Line at 0 MW; </w:delText>
          </w:r>
        </w:del>
      </w:ins>
    </w:p>
    <w:p w14:paraId="368A39AC" w14:textId="74E95199" w:rsidR="00602041" w:rsidRPr="00602041" w:rsidRDefault="00602041" w:rsidP="00602041">
      <w:pPr>
        <w:spacing w:after="240"/>
        <w:ind w:left="1440" w:hanging="720"/>
        <w:rPr>
          <w:szCs w:val="20"/>
        </w:rPr>
      </w:pPr>
      <w:r w:rsidRPr="00602041">
        <w:rPr>
          <w:szCs w:val="20"/>
        </w:rPr>
        <w:t>(</w:t>
      </w:r>
      <w:ins w:id="174" w:author="Joint Commenters 111425" w:date="2025-11-14T11:14:00Z" w16du:dateUtc="2025-11-14T17:14:00Z">
        <w:r w:rsidR="003111D1">
          <w:rPr>
            <w:szCs w:val="20"/>
          </w:rPr>
          <w:t>f</w:t>
        </w:r>
      </w:ins>
      <w:ins w:id="175" w:author="Luminary Strategies" w:date="2025-11-01T17:24:00Z">
        <w:del w:id="176" w:author="Joint Commenters 111425" w:date="2025-11-14T11:14:00Z" w16du:dateUtc="2025-11-14T17:14:00Z">
          <w:r w:rsidRPr="00602041" w:rsidDel="003111D1">
            <w:rPr>
              <w:szCs w:val="20"/>
            </w:rPr>
            <w:delText>g</w:delText>
          </w:r>
        </w:del>
      </w:ins>
      <w:del w:id="177" w:author="Luminary Strategies" w:date="2025-11-01T17:24:00Z">
        <w:r w:rsidRPr="00602041" w:rsidDel="003D6716">
          <w:rPr>
            <w:szCs w:val="20"/>
          </w:rPr>
          <w:delText>f</w:delText>
        </w:r>
      </w:del>
      <w:r w:rsidRPr="00602041">
        <w:rPr>
          <w:szCs w:val="20"/>
        </w:rPr>
        <w:t>)</w:t>
      </w:r>
      <w:r w:rsidRPr="00602041">
        <w:rPr>
          <w:szCs w:val="20"/>
        </w:rPr>
        <w:tab/>
        <w:t xml:space="preserve">ERCOT shall determine the operating state of </w:t>
      </w:r>
      <w:ins w:id="178" w:author="Luminary Strategies" w:date="2025-10-31T17:56:00Z">
        <w:r w:rsidRPr="00602041">
          <w:rPr>
            <w:szCs w:val="20"/>
          </w:rPr>
          <w:t xml:space="preserve">CLRs, ESRs, and </w:t>
        </w:r>
      </w:ins>
      <w:r w:rsidRPr="00602041">
        <w:rPr>
          <w:szCs w:val="20"/>
        </w:rPr>
        <w:t>Generation Resources (MW, MVAr) using a security-constrained economic dispatch tool.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041" w:rsidRPr="00602041" w14:paraId="3F6DF4F3" w14:textId="77777777" w:rsidTr="00B20BEF">
        <w:tc>
          <w:tcPr>
            <w:tcW w:w="9445" w:type="dxa"/>
            <w:tcBorders>
              <w:top w:val="single" w:sz="4" w:space="0" w:color="auto"/>
              <w:left w:val="single" w:sz="4" w:space="0" w:color="auto"/>
              <w:bottom w:val="single" w:sz="4" w:space="0" w:color="auto"/>
              <w:right w:val="single" w:sz="4" w:space="0" w:color="auto"/>
            </w:tcBorders>
            <w:shd w:val="clear" w:color="auto" w:fill="D9D9D9"/>
          </w:tcPr>
          <w:p w14:paraId="6FD35612" w14:textId="4A0C1EED" w:rsidR="00602041" w:rsidRPr="00602041" w:rsidRDefault="00602041" w:rsidP="00602041">
            <w:pPr>
              <w:spacing w:before="120" w:after="240"/>
              <w:rPr>
                <w:b/>
                <w:i/>
              </w:rPr>
            </w:pPr>
            <w:r w:rsidRPr="00602041">
              <w:rPr>
                <w:b/>
                <w:i/>
              </w:rPr>
              <w:t>[PGRR118:  Replace paragraph (</w:t>
            </w:r>
            <w:ins w:id="179" w:author="Joint Commenters 111425" w:date="2025-11-14T11:14:00Z" w16du:dateUtc="2025-11-14T17:14:00Z">
              <w:r w:rsidR="003111D1">
                <w:rPr>
                  <w:b/>
                  <w:i/>
                </w:rPr>
                <w:t>f</w:t>
              </w:r>
            </w:ins>
            <w:ins w:id="180" w:author="Luminary Strategies" w:date="2025-11-01T17:24:00Z">
              <w:del w:id="181" w:author="Joint Commenters 111425" w:date="2025-11-14T11:14:00Z" w16du:dateUtc="2025-11-14T17:14:00Z">
                <w:r w:rsidRPr="00602041" w:rsidDel="003111D1">
                  <w:rPr>
                    <w:b/>
                    <w:i/>
                  </w:rPr>
                  <w:delText>g</w:delText>
                </w:r>
              </w:del>
            </w:ins>
            <w:del w:id="182" w:author="Luminary Strategies" w:date="2025-11-01T17:24:00Z">
              <w:r w:rsidRPr="00602041" w:rsidDel="003D6716">
                <w:rPr>
                  <w:b/>
                  <w:i/>
                </w:rPr>
                <w:delText>f</w:delText>
              </w:r>
            </w:del>
            <w:r w:rsidRPr="00602041">
              <w:rPr>
                <w:b/>
                <w:i/>
              </w:rPr>
              <w:t>) above with the following upon system implementation of NPRR1246:]</w:t>
            </w:r>
          </w:p>
          <w:p w14:paraId="1999E189" w14:textId="1D7788B1" w:rsidR="00602041" w:rsidRPr="00602041" w:rsidRDefault="00602041" w:rsidP="00602041">
            <w:pPr>
              <w:spacing w:after="240"/>
              <w:ind w:left="1440" w:hanging="720"/>
              <w:rPr>
                <w:iCs/>
              </w:rPr>
            </w:pPr>
            <w:r w:rsidRPr="00602041">
              <w:rPr>
                <w:szCs w:val="20"/>
              </w:rPr>
              <w:t>(</w:t>
            </w:r>
            <w:ins w:id="183" w:author="Joint Commenters 111425" w:date="2025-11-14T11:14:00Z" w16du:dateUtc="2025-11-14T17:14:00Z">
              <w:r w:rsidR="003111D1">
                <w:rPr>
                  <w:szCs w:val="20"/>
                </w:rPr>
                <w:t>f</w:t>
              </w:r>
            </w:ins>
            <w:ins w:id="184" w:author="Luminary Strategies" w:date="2025-11-01T17:24:00Z">
              <w:del w:id="185" w:author="Joint Commenters 111425" w:date="2025-11-14T11:14:00Z" w16du:dateUtc="2025-11-14T17:14:00Z">
                <w:r w:rsidRPr="00602041" w:rsidDel="003111D1">
                  <w:rPr>
                    <w:szCs w:val="20"/>
                  </w:rPr>
                  <w:delText>g</w:delText>
                </w:r>
              </w:del>
            </w:ins>
            <w:del w:id="186" w:author="Luminary Strategies" w:date="2025-11-01T17:24:00Z">
              <w:r w:rsidRPr="00602041" w:rsidDel="003D6716">
                <w:rPr>
                  <w:szCs w:val="20"/>
                </w:rPr>
                <w:delText>f</w:delText>
              </w:r>
            </w:del>
            <w:r w:rsidRPr="00602041">
              <w:rPr>
                <w:szCs w:val="20"/>
              </w:rPr>
              <w:t>)</w:t>
            </w:r>
            <w:r w:rsidRPr="00602041">
              <w:rPr>
                <w:szCs w:val="20"/>
              </w:rPr>
              <w:tab/>
              <w:t xml:space="preserve">ERCOT shall determine the operating state of </w:t>
            </w:r>
            <w:ins w:id="187" w:author="Luminary Strategies" w:date="2025-11-01T17:24:00Z">
              <w:r w:rsidRPr="00602041">
                <w:rPr>
                  <w:szCs w:val="20"/>
                </w:rPr>
                <w:t xml:space="preserve">CLRs, </w:t>
              </w:r>
            </w:ins>
            <w:r w:rsidRPr="00602041">
              <w:rPr>
                <w:szCs w:val="20"/>
              </w:rPr>
              <w:t>Generation Resources</w:t>
            </w:r>
            <w:ins w:id="188" w:author="Luminary Strategies" w:date="2025-11-01T17:25:00Z">
              <w:r w:rsidRPr="00602041">
                <w:rPr>
                  <w:szCs w:val="20"/>
                </w:rPr>
                <w:t>,</w:t>
              </w:r>
            </w:ins>
            <w:r w:rsidRPr="00602041">
              <w:rPr>
                <w:szCs w:val="20"/>
              </w:rPr>
              <w:t xml:space="preserve"> and </w:t>
            </w:r>
            <w:r w:rsidRPr="00602041">
              <w:rPr>
                <w:szCs w:val="20"/>
              </w:rPr>
              <w:lastRenderedPageBreak/>
              <w:t>ESRs (MW, MVAr) using a security-constrained economic dispatch tool.</w:t>
            </w:r>
          </w:p>
        </w:tc>
      </w:tr>
    </w:tbl>
    <w:p w14:paraId="785AE03F" w14:textId="78EC2A62" w:rsidR="00602041" w:rsidRPr="00602041" w:rsidRDefault="00602041" w:rsidP="00602041">
      <w:pPr>
        <w:spacing w:before="240" w:after="240"/>
        <w:ind w:left="1440" w:hanging="720"/>
        <w:rPr>
          <w:ins w:id="189" w:author="Luminary Strategies" w:date="2025-10-31T17:58:00Z"/>
          <w:szCs w:val="20"/>
        </w:rPr>
      </w:pPr>
      <w:r w:rsidRPr="00602041">
        <w:rPr>
          <w:szCs w:val="20"/>
        </w:rPr>
        <w:lastRenderedPageBreak/>
        <w:t>(</w:t>
      </w:r>
      <w:ins w:id="190" w:author="Joint Commenters 111425" w:date="2025-11-14T11:14:00Z" w16du:dateUtc="2025-11-14T17:14:00Z">
        <w:r w:rsidR="003111D1">
          <w:rPr>
            <w:szCs w:val="20"/>
          </w:rPr>
          <w:t>g</w:t>
        </w:r>
      </w:ins>
      <w:ins w:id="191" w:author="Luminary Strategies" w:date="2025-11-01T17:24:00Z">
        <w:del w:id="192" w:author="Joint Commenters 111425" w:date="2025-11-14T11:14:00Z" w16du:dateUtc="2025-11-14T17:14:00Z">
          <w:r w:rsidRPr="00602041" w:rsidDel="003111D1">
            <w:rPr>
              <w:szCs w:val="20"/>
            </w:rPr>
            <w:delText>h</w:delText>
          </w:r>
        </w:del>
      </w:ins>
      <w:del w:id="193" w:author="Luminary Strategies" w:date="2025-11-01T17:24:00Z">
        <w:r w:rsidRPr="00602041" w:rsidDel="003D6716">
          <w:rPr>
            <w:szCs w:val="20"/>
          </w:rPr>
          <w:delText>g</w:delText>
        </w:r>
      </w:del>
      <w:r w:rsidRPr="00602041">
        <w:rPr>
          <w:szCs w:val="20"/>
        </w:rPr>
        <w:t>)</w:t>
      </w:r>
      <w:r w:rsidRPr="00602041">
        <w:rPr>
          <w:szCs w:val="20"/>
        </w:rPr>
        <w:tab/>
        <w:t>ERCOT shall determine the import/export levels of asynchronous transmission interconnections based on historical data.</w:t>
      </w:r>
    </w:p>
    <w:p w14:paraId="13CA4916" w14:textId="7978C254" w:rsidR="00152993" w:rsidRPr="00602041" w:rsidRDefault="00602041" w:rsidP="003111D1">
      <w:pPr>
        <w:spacing w:after="240"/>
        <w:ind w:left="1440" w:hanging="720"/>
        <w:rPr>
          <w:szCs w:val="20"/>
        </w:rPr>
      </w:pPr>
      <w:ins w:id="194" w:author="Luminary Strategies" w:date="2025-10-31T17:58:00Z">
        <w:del w:id="195" w:author="Joint Commenters 111425" w:date="2025-11-14T11:14:00Z" w16du:dateUtc="2025-11-14T17:14:00Z">
          <w:r w:rsidRPr="00602041" w:rsidDel="003111D1">
            <w:rPr>
              <w:szCs w:val="20"/>
            </w:rPr>
            <w:delText>(</w:delText>
          </w:r>
        </w:del>
      </w:ins>
      <w:ins w:id="196" w:author="Luminary Strategies" w:date="2025-11-01T17:25:00Z">
        <w:del w:id="197" w:author="Joint Commenters 111425" w:date="2025-11-14T11:14:00Z" w16du:dateUtc="2025-11-14T17:14:00Z">
          <w:r w:rsidRPr="00602041" w:rsidDel="003111D1">
            <w:rPr>
              <w:szCs w:val="20"/>
            </w:rPr>
            <w:delText>i</w:delText>
          </w:r>
        </w:del>
      </w:ins>
      <w:ins w:id="198" w:author="Luminary Strategies" w:date="2025-10-31T17:58:00Z">
        <w:del w:id="199" w:author="Joint Commenters 111425" w:date="2025-11-14T11:14:00Z" w16du:dateUtc="2025-11-14T17:14:00Z">
          <w:r w:rsidRPr="00602041" w:rsidDel="003111D1">
            <w:rPr>
              <w:szCs w:val="20"/>
            </w:rPr>
            <w:delText>)</w:delText>
          </w:r>
          <w:r w:rsidRPr="00602041" w:rsidDel="003111D1">
            <w:rPr>
              <w:szCs w:val="20"/>
            </w:rPr>
            <w:tab/>
            <w:delText xml:space="preserve">ERCOT shall utilize CLR model data when evaluating a CLR planning proposal described in paragraph (8) of Section 4.1.1.1, </w:delText>
          </w:r>
          <w:r w:rsidRPr="00602041" w:rsidDel="003111D1">
            <w:delText>Planning Assumptions</w:delText>
          </w:r>
          <w:r w:rsidRPr="00602041" w:rsidDel="003111D1">
            <w:rPr>
              <w:szCs w:val="20"/>
            </w:rPr>
            <w:delText>.</w:delText>
          </w:r>
        </w:del>
      </w:ins>
    </w:p>
    <w:sectPr w:rsidR="00152993" w:rsidRPr="00602041" w:rsidSect="00D04322">
      <w:headerReference w:type="default" r:id="rId10"/>
      <w:footerReference w:type="default" r:id="rId11"/>
      <w:pgSz w:w="12240" w:h="15840" w:code="1"/>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97E24" w14:textId="77777777" w:rsidR="0039227A" w:rsidRDefault="0039227A">
      <w:r>
        <w:separator/>
      </w:r>
    </w:p>
  </w:endnote>
  <w:endnote w:type="continuationSeparator" w:id="0">
    <w:p w14:paraId="42013BCE" w14:textId="77777777" w:rsidR="0039227A" w:rsidRDefault="00392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F5AF7" w14:textId="06D6C4F5" w:rsidR="003D0994" w:rsidRDefault="005D25CE" w:rsidP="0074209E">
    <w:pPr>
      <w:pStyle w:val="Footer"/>
      <w:tabs>
        <w:tab w:val="clear" w:pos="4320"/>
        <w:tab w:val="clear" w:pos="8640"/>
        <w:tab w:val="right" w:pos="9360"/>
      </w:tabs>
      <w:rPr>
        <w:rFonts w:ascii="Arial" w:hAnsi="Arial"/>
        <w:sz w:val="18"/>
      </w:rPr>
    </w:pPr>
    <w:r>
      <w:rPr>
        <w:rFonts w:ascii="Arial" w:hAnsi="Arial"/>
        <w:sz w:val="18"/>
      </w:rPr>
      <w:t>134</w:t>
    </w:r>
    <w:r w:rsidR="00170E84">
      <w:rPr>
        <w:rFonts w:ascii="Arial" w:hAnsi="Arial"/>
        <w:sz w:val="18"/>
      </w:rPr>
      <w:t>P</w:t>
    </w:r>
    <w:r w:rsidR="00C158EE">
      <w:rPr>
        <w:rFonts w:ascii="Arial" w:hAnsi="Arial"/>
        <w:sz w:val="18"/>
      </w:rPr>
      <w:t>GRR</w:t>
    </w:r>
    <w:r>
      <w:rPr>
        <w:rFonts w:ascii="Arial" w:hAnsi="Arial"/>
        <w:sz w:val="18"/>
      </w:rPr>
      <w:t>-0</w:t>
    </w:r>
    <w:r w:rsidR="00A63E10">
      <w:rPr>
        <w:rFonts w:ascii="Arial" w:hAnsi="Arial"/>
        <w:sz w:val="18"/>
      </w:rPr>
      <w:t>9</w:t>
    </w:r>
    <w:r>
      <w:rPr>
        <w:rFonts w:ascii="Arial" w:hAnsi="Arial"/>
        <w:sz w:val="18"/>
      </w:rPr>
      <w:t xml:space="preserve"> </w:t>
    </w:r>
    <w:r w:rsidR="00730659">
      <w:rPr>
        <w:rFonts w:ascii="Arial" w:hAnsi="Arial"/>
        <w:sz w:val="18"/>
      </w:rPr>
      <w:t>Joint Commenters</w:t>
    </w:r>
    <w:r w:rsidR="00C158EE">
      <w:rPr>
        <w:rFonts w:ascii="Arial" w:hAnsi="Arial"/>
        <w:sz w:val="18"/>
      </w:rPr>
      <w:t xml:space="preserve"> </w:t>
    </w:r>
    <w:r>
      <w:rPr>
        <w:rFonts w:ascii="Arial" w:hAnsi="Arial"/>
        <w:sz w:val="18"/>
      </w:rPr>
      <w:t>C</w:t>
    </w:r>
    <w:r w:rsidR="007269C4">
      <w:rPr>
        <w:rFonts w:ascii="Arial" w:hAnsi="Arial"/>
        <w:sz w:val="18"/>
      </w:rPr>
      <w:t>omment</w:t>
    </w:r>
    <w:r>
      <w:rPr>
        <w:rFonts w:ascii="Arial" w:hAnsi="Arial"/>
        <w:sz w:val="18"/>
      </w:rPr>
      <w:t>s</w:t>
    </w:r>
    <w:r w:rsidR="007269C4">
      <w:rPr>
        <w:rFonts w:ascii="Arial" w:hAnsi="Arial"/>
        <w:sz w:val="18"/>
      </w:rPr>
      <w:t xml:space="preserve"> </w:t>
    </w:r>
    <w:r>
      <w:rPr>
        <w:rFonts w:ascii="Arial" w:hAnsi="Arial"/>
        <w:sz w:val="18"/>
      </w:rPr>
      <w:t>11</w:t>
    </w:r>
    <w:r w:rsidR="00A63E10">
      <w:rPr>
        <w:rFonts w:ascii="Arial" w:hAnsi="Arial"/>
        <w:sz w:val="18"/>
      </w:rPr>
      <w:t>14</w:t>
    </w:r>
    <w:r>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520192CA"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3B2B9" w14:textId="77777777" w:rsidR="0039227A" w:rsidRDefault="0039227A">
      <w:r>
        <w:separator/>
      </w:r>
    </w:p>
  </w:footnote>
  <w:footnote w:type="continuationSeparator" w:id="0">
    <w:p w14:paraId="1A30636E" w14:textId="77777777" w:rsidR="0039227A" w:rsidRDefault="003922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704D"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7D541562"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4470955"/>
    <w:multiLevelType w:val="hybridMultilevel"/>
    <w:tmpl w:val="38743E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C674520"/>
    <w:multiLevelType w:val="hybridMultilevel"/>
    <w:tmpl w:val="38743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361082329">
    <w:abstractNumId w:val="0"/>
  </w:num>
  <w:num w:numId="2" w16cid:durableId="258954025">
    <w:abstractNumId w:val="3"/>
  </w:num>
  <w:num w:numId="3" w16cid:durableId="51465218">
    <w:abstractNumId w:val="2"/>
  </w:num>
  <w:num w:numId="4" w16cid:durableId="82112094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Commenters 111425">
    <w15:presenceInfo w15:providerId="None" w15:userId="Joint Commenters 111425"/>
  </w15:person>
  <w15:person w15:author="Luminary Strategies">
    <w15:presenceInfo w15:providerId="None" w15:userId="Luminary Strategi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12122"/>
    <w:rsid w:val="00037668"/>
    <w:rsid w:val="00075A94"/>
    <w:rsid w:val="000922D6"/>
    <w:rsid w:val="000F4991"/>
    <w:rsid w:val="00132855"/>
    <w:rsid w:val="00152993"/>
    <w:rsid w:val="0016280B"/>
    <w:rsid w:val="00170297"/>
    <w:rsid w:val="00170E84"/>
    <w:rsid w:val="001A227D"/>
    <w:rsid w:val="001E2032"/>
    <w:rsid w:val="00222AF4"/>
    <w:rsid w:val="00237F13"/>
    <w:rsid w:val="00270AE2"/>
    <w:rsid w:val="002771E6"/>
    <w:rsid w:val="00285BF9"/>
    <w:rsid w:val="002B087C"/>
    <w:rsid w:val="003010C0"/>
    <w:rsid w:val="003111D1"/>
    <w:rsid w:val="00332A97"/>
    <w:rsid w:val="003459EA"/>
    <w:rsid w:val="00350C00"/>
    <w:rsid w:val="00366113"/>
    <w:rsid w:val="00366799"/>
    <w:rsid w:val="0039227A"/>
    <w:rsid w:val="00393722"/>
    <w:rsid w:val="003B4BDE"/>
    <w:rsid w:val="003C270C"/>
    <w:rsid w:val="003C405A"/>
    <w:rsid w:val="003D0994"/>
    <w:rsid w:val="003E7D74"/>
    <w:rsid w:val="00423824"/>
    <w:rsid w:val="0043567D"/>
    <w:rsid w:val="0043584D"/>
    <w:rsid w:val="00446360"/>
    <w:rsid w:val="004B7B90"/>
    <w:rsid w:val="004D27B5"/>
    <w:rsid w:val="004E2C19"/>
    <w:rsid w:val="00530ADA"/>
    <w:rsid w:val="005D25CE"/>
    <w:rsid w:val="005D284C"/>
    <w:rsid w:val="005E5E5C"/>
    <w:rsid w:val="00602041"/>
    <w:rsid w:val="00633E23"/>
    <w:rsid w:val="00650037"/>
    <w:rsid w:val="00673B94"/>
    <w:rsid w:val="00680AC6"/>
    <w:rsid w:val="006835D8"/>
    <w:rsid w:val="006840D3"/>
    <w:rsid w:val="00685827"/>
    <w:rsid w:val="006C316E"/>
    <w:rsid w:val="006D0F7C"/>
    <w:rsid w:val="007269C4"/>
    <w:rsid w:val="00730659"/>
    <w:rsid w:val="00734EAF"/>
    <w:rsid w:val="0074209E"/>
    <w:rsid w:val="007F2CA8"/>
    <w:rsid w:val="007F7161"/>
    <w:rsid w:val="00823E4A"/>
    <w:rsid w:val="0085559E"/>
    <w:rsid w:val="00896B1B"/>
    <w:rsid w:val="008E559E"/>
    <w:rsid w:val="008F5133"/>
    <w:rsid w:val="008F5BD9"/>
    <w:rsid w:val="00916080"/>
    <w:rsid w:val="00921A68"/>
    <w:rsid w:val="00960706"/>
    <w:rsid w:val="00A015C4"/>
    <w:rsid w:val="00A15172"/>
    <w:rsid w:val="00A40D83"/>
    <w:rsid w:val="00A63E10"/>
    <w:rsid w:val="00A66484"/>
    <w:rsid w:val="00B845F9"/>
    <w:rsid w:val="00B86CF5"/>
    <w:rsid w:val="00BC0C63"/>
    <w:rsid w:val="00BE1109"/>
    <w:rsid w:val="00C0598D"/>
    <w:rsid w:val="00C11956"/>
    <w:rsid w:val="00C158EE"/>
    <w:rsid w:val="00C602E5"/>
    <w:rsid w:val="00C60C2A"/>
    <w:rsid w:val="00C748FD"/>
    <w:rsid w:val="00CC5253"/>
    <w:rsid w:val="00CD26FC"/>
    <w:rsid w:val="00CF2B24"/>
    <w:rsid w:val="00D04322"/>
    <w:rsid w:val="00D24DCF"/>
    <w:rsid w:val="00D4046E"/>
    <w:rsid w:val="00D527CA"/>
    <w:rsid w:val="00D83394"/>
    <w:rsid w:val="00DD30DD"/>
    <w:rsid w:val="00DD4739"/>
    <w:rsid w:val="00DE5F33"/>
    <w:rsid w:val="00E0122C"/>
    <w:rsid w:val="00E07B54"/>
    <w:rsid w:val="00E11F78"/>
    <w:rsid w:val="00E621E1"/>
    <w:rsid w:val="00EC55B3"/>
    <w:rsid w:val="00ED42B6"/>
    <w:rsid w:val="00F038EC"/>
    <w:rsid w:val="00F96FB2"/>
    <w:rsid w:val="00FB51D8"/>
    <w:rsid w:val="00FD08E8"/>
    <w:rsid w:val="00FD4069"/>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26FC3"/>
  <w15:chartTrackingRefBased/>
  <w15:docId w15:val="{A6CFFD64-6DF2-45F7-93DC-551462E48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D04322"/>
    <w:rPr>
      <w:color w:val="605E5C"/>
      <w:shd w:val="clear" w:color="auto" w:fill="E1DFDD"/>
    </w:rPr>
  </w:style>
  <w:style w:type="character" w:customStyle="1" w:styleId="NormalArialChar">
    <w:name w:val="Normal+Arial Char"/>
    <w:link w:val="NormalArial"/>
    <w:rsid w:val="00D04322"/>
    <w:rPr>
      <w:rFonts w:ascii="Arial" w:hAnsi="Arial"/>
      <w:sz w:val="24"/>
      <w:szCs w:val="24"/>
    </w:rPr>
  </w:style>
  <w:style w:type="character" w:customStyle="1" w:styleId="HeaderChar">
    <w:name w:val="Header Char"/>
    <w:link w:val="Header"/>
    <w:rsid w:val="00602041"/>
    <w:rPr>
      <w:rFonts w:ascii="Arial" w:hAnsi="Arial"/>
      <w:b/>
      <w:bCs/>
      <w:sz w:val="24"/>
      <w:szCs w:val="24"/>
    </w:rPr>
  </w:style>
  <w:style w:type="paragraph" w:styleId="Revision">
    <w:name w:val="Revision"/>
    <w:hidden/>
    <w:uiPriority w:val="99"/>
    <w:semiHidden/>
    <w:rsid w:val="00A6648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7273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brandin@agenticinfra.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PGRR1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rushisharmafrank@live.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3857</Words>
  <Characters>21990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25796</CharactersWithSpaces>
  <SharedDoc>false</SharedDoc>
  <HLinks>
    <vt:vector size="6" baseType="variant">
      <vt:variant>
        <vt:i4>5636202</vt:i4>
      </vt:variant>
      <vt:variant>
        <vt:i4>0</vt:i4>
      </vt:variant>
      <vt:variant>
        <vt:i4>0</vt:i4>
      </vt:variant>
      <vt:variant>
        <vt:i4>5</vt:i4>
      </vt:variant>
      <vt:variant>
        <vt:lpwstr>mailto:arushisharmafrank@live.com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111425</cp:lastModifiedBy>
  <cp:revision>2</cp:revision>
  <cp:lastPrinted>2001-06-20T16:28:00Z</cp:lastPrinted>
  <dcterms:created xsi:type="dcterms:W3CDTF">2025-11-14T19:16:00Z</dcterms:created>
  <dcterms:modified xsi:type="dcterms:W3CDTF">2025-11-14T19:16:00Z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2025-11-01T22:29:41Z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6cd77d56-1f4d-42b9-b45f-645e59b1763f</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